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0F47482" w:rsidR="00A97A10" w:rsidRPr="00385B43" w:rsidRDefault="00E21760" w:rsidP="00B4260D">
            <w:pPr>
              <w:rPr>
                <w:rFonts w:ascii="Arial Narrow" w:hAnsi="Arial Narrow"/>
                <w:bCs/>
                <w:sz w:val="18"/>
                <w:szCs w:val="18"/>
                <w:highlight w:val="yellow"/>
              </w:rPr>
            </w:pPr>
            <w:r w:rsidRPr="0048528F">
              <w:rPr>
                <w:rFonts w:ascii="Arial Narrow" w:hAnsi="Arial Narrow"/>
                <w:b/>
                <w:bCs/>
                <w:sz w:val="18"/>
                <w:szCs w:val="18"/>
              </w:rPr>
              <w:t>Miloj Spiš, o.z. (MAS Miloj Spiš)</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79C8868B" w14:textId="77777777" w:rsidR="00E21760" w:rsidRPr="0048528F" w:rsidRDefault="00E21760" w:rsidP="00E21760">
            <w:pPr>
              <w:rPr>
                <w:rFonts w:ascii="Arial Narrow" w:eastAsia="Times New Roman" w:hAnsi="Arial Narrow" w:cs="Arial"/>
                <w:b/>
                <w:sz w:val="18"/>
                <w:szCs w:val="18"/>
              </w:rPr>
            </w:pPr>
            <w:r w:rsidRPr="0048528F">
              <w:rPr>
                <w:rFonts w:ascii="Arial Narrow" w:eastAsia="Times New Roman" w:hAnsi="Arial Narrow" w:cs="Arial"/>
                <w:b/>
                <w:sz w:val="18"/>
                <w:szCs w:val="18"/>
              </w:rPr>
              <w:t>IROP - CLLD - R038 – 51</w:t>
            </w:r>
            <w:r>
              <w:rPr>
                <w:rFonts w:ascii="Arial Narrow" w:eastAsia="Times New Roman" w:hAnsi="Arial Narrow" w:cs="Arial"/>
                <w:b/>
                <w:sz w:val="18"/>
                <w:szCs w:val="18"/>
              </w:rPr>
              <w:t>1</w:t>
            </w:r>
            <w:r w:rsidRPr="0048528F">
              <w:rPr>
                <w:rFonts w:ascii="Arial Narrow" w:eastAsia="Times New Roman" w:hAnsi="Arial Narrow" w:cs="Arial"/>
                <w:b/>
                <w:sz w:val="18"/>
                <w:szCs w:val="18"/>
              </w:rPr>
              <w:t xml:space="preserve"> - 001</w:t>
            </w:r>
          </w:p>
          <w:p w14:paraId="4348B229" w14:textId="66E1A6CA" w:rsidR="00A97A10" w:rsidRPr="00385B43" w:rsidRDefault="00A97A10" w:rsidP="00A97A10">
            <w:pPr>
              <w:rPr>
                <w:rFonts w:ascii="Arial Narrow" w:hAnsi="Arial Narrow"/>
                <w:bCs/>
                <w:sz w:val="18"/>
                <w:szCs w:val="18"/>
                <w:highlight w:val="yellow"/>
              </w:rPr>
            </w:pP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191A5BA5"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205A6D"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4836CB0D"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DB05F9E" w:rsidR="00176889" w:rsidRPr="00385B43" w:rsidRDefault="00176889" w:rsidP="008F5E58">
            <w:pPr>
              <w:rPr>
                <w:rFonts w:ascii="Arial Narrow" w:hAnsi="Arial Narrow"/>
                <w:b/>
                <w:bCs/>
                <w:sz w:val="18"/>
                <w:szCs w:val="18"/>
              </w:rPr>
            </w:pPr>
            <w:r w:rsidRPr="00385B43">
              <w:rPr>
                <w:rFonts w:ascii="Arial Narrow" w:hAnsi="Arial Narrow"/>
                <w:sz w:val="18"/>
                <w:szCs w:val="18"/>
              </w:rPr>
              <w:t>V prípade mobilných zariadení</w:t>
            </w:r>
            <w:r w:rsidR="008F5E58">
              <w:rPr>
                <w:rFonts w:ascii="Arial Narrow" w:hAnsi="Arial Narrow"/>
                <w:sz w:val="18"/>
                <w:szCs w:val="18"/>
              </w:rPr>
              <w:t xml:space="preserve">, ktoré nemajú stále miesto ich využitia </w:t>
            </w:r>
            <w:r w:rsidRPr="00385B43">
              <w:rPr>
                <w:rFonts w:ascii="Arial Narrow" w:hAnsi="Arial Narrow"/>
                <w:sz w:val="18"/>
                <w:szCs w:val="18"/>
              </w:rPr>
              <w:t xml:space="preserve">sa uvádza </w:t>
            </w:r>
            <w:r w:rsidR="008F5E58">
              <w:rPr>
                <w:rFonts w:ascii="Arial Narrow" w:hAnsi="Arial Narrow"/>
                <w:sz w:val="18"/>
                <w:szCs w:val="18"/>
              </w:rPr>
              <w:t xml:space="preserve">sídlo žiadateľa resp.prevádzkarne, v rámci ktorej sa mobilné zariadenia využívajú .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bl>
    <w:tbl>
      <w:tblPr>
        <w:tblStyle w:val="Mriekatabuky2"/>
        <w:tblW w:w="9782" w:type="dxa"/>
        <w:tblInd w:w="-289" w:type="dxa"/>
        <w:tblLook w:val="04A0" w:firstRow="1" w:lastRow="0" w:firstColumn="1" w:lastColumn="0" w:noHBand="0" w:noVBand="1"/>
      </w:tblPr>
      <w:tblGrid>
        <w:gridCol w:w="1956"/>
        <w:gridCol w:w="1956"/>
        <w:gridCol w:w="1957"/>
        <w:gridCol w:w="1956"/>
        <w:gridCol w:w="1957"/>
      </w:tblGrid>
      <w:tr w:rsidR="008F5E58" w:rsidRPr="00BF0F4C" w14:paraId="2E7A784F" w14:textId="77777777" w:rsidTr="008F5E58">
        <w:trPr>
          <w:trHeight w:val="307"/>
        </w:trPr>
        <w:tc>
          <w:tcPr>
            <w:tcW w:w="9782" w:type="dxa"/>
            <w:gridSpan w:val="5"/>
            <w:vAlign w:val="center"/>
          </w:tcPr>
          <w:p w14:paraId="57DF5987" w14:textId="77777777" w:rsidR="008F5E58" w:rsidRPr="00BF0F4C" w:rsidRDefault="008F5E58" w:rsidP="008F5E58">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8F5E58" w:rsidRPr="00BF0F4C" w14:paraId="2F205B99" w14:textId="77777777" w:rsidTr="008F5E58">
        <w:trPr>
          <w:trHeight w:val="307"/>
        </w:trPr>
        <w:tc>
          <w:tcPr>
            <w:tcW w:w="1956" w:type="dxa"/>
            <w:vAlign w:val="center"/>
          </w:tcPr>
          <w:p w14:paraId="2B662BD8" w14:textId="77777777" w:rsidR="008F5E58" w:rsidRPr="00BF0F4C" w:rsidRDefault="008F5E58" w:rsidP="008F5E58">
            <w:pPr>
              <w:jc w:val="center"/>
              <w:rPr>
                <w:rFonts w:ascii="Arial Narrow" w:hAnsi="Arial Narrow"/>
                <w:b/>
                <w:bCs/>
                <w:sz w:val="18"/>
              </w:rPr>
            </w:pPr>
            <w:r>
              <w:rPr>
                <w:rFonts w:ascii="Arial Narrow" w:hAnsi="Arial Narrow"/>
                <w:b/>
                <w:bCs/>
                <w:sz w:val="18"/>
              </w:rPr>
              <w:lastRenderedPageBreak/>
              <w:t>Typ</w:t>
            </w:r>
          </w:p>
        </w:tc>
        <w:tc>
          <w:tcPr>
            <w:tcW w:w="1956" w:type="dxa"/>
            <w:vAlign w:val="center"/>
          </w:tcPr>
          <w:p w14:paraId="09ACB957" w14:textId="77777777" w:rsidR="008F5E58" w:rsidRPr="00BF0F4C" w:rsidRDefault="008F5E58" w:rsidP="008F5E58">
            <w:pPr>
              <w:jc w:val="center"/>
              <w:rPr>
                <w:rFonts w:ascii="Arial Narrow" w:hAnsi="Arial Narrow"/>
                <w:b/>
                <w:bCs/>
                <w:sz w:val="18"/>
              </w:rPr>
            </w:pPr>
            <w:r>
              <w:rPr>
                <w:rFonts w:ascii="Arial Narrow" w:hAnsi="Arial Narrow"/>
                <w:b/>
                <w:bCs/>
                <w:sz w:val="18"/>
              </w:rPr>
              <w:t>Katastrálne územie</w:t>
            </w:r>
          </w:p>
        </w:tc>
        <w:tc>
          <w:tcPr>
            <w:tcW w:w="1957" w:type="dxa"/>
            <w:vAlign w:val="center"/>
          </w:tcPr>
          <w:p w14:paraId="424EF71A" w14:textId="77777777" w:rsidR="008F5E58" w:rsidRPr="00BF0F4C" w:rsidRDefault="008F5E58" w:rsidP="008F5E58">
            <w:pPr>
              <w:jc w:val="center"/>
              <w:rPr>
                <w:rFonts w:ascii="Arial Narrow" w:hAnsi="Arial Narrow"/>
                <w:b/>
                <w:bCs/>
                <w:sz w:val="18"/>
              </w:rPr>
            </w:pPr>
            <w:r>
              <w:rPr>
                <w:rFonts w:ascii="Arial Narrow" w:hAnsi="Arial Narrow"/>
                <w:b/>
                <w:bCs/>
                <w:sz w:val="18"/>
              </w:rPr>
              <w:t>Č. parcely</w:t>
            </w:r>
          </w:p>
        </w:tc>
        <w:tc>
          <w:tcPr>
            <w:tcW w:w="1956" w:type="dxa"/>
            <w:vAlign w:val="center"/>
          </w:tcPr>
          <w:p w14:paraId="6A6A78A2" w14:textId="77777777" w:rsidR="008F5E58" w:rsidRPr="00BF0F4C" w:rsidRDefault="008F5E58" w:rsidP="008F5E58">
            <w:pPr>
              <w:jc w:val="center"/>
              <w:rPr>
                <w:rFonts w:ascii="Arial Narrow" w:hAnsi="Arial Narrow"/>
                <w:b/>
                <w:bCs/>
                <w:sz w:val="18"/>
              </w:rPr>
            </w:pPr>
            <w:r>
              <w:rPr>
                <w:rFonts w:ascii="Arial Narrow" w:hAnsi="Arial Narrow"/>
                <w:b/>
                <w:bCs/>
                <w:sz w:val="18"/>
              </w:rPr>
              <w:t>Č. LV</w:t>
            </w:r>
          </w:p>
        </w:tc>
        <w:tc>
          <w:tcPr>
            <w:tcW w:w="1957" w:type="dxa"/>
            <w:vAlign w:val="center"/>
          </w:tcPr>
          <w:p w14:paraId="11A2D70A" w14:textId="77777777" w:rsidR="008F5E58" w:rsidRPr="00BF0F4C" w:rsidRDefault="008F5E58" w:rsidP="008F5E58">
            <w:pPr>
              <w:jc w:val="center"/>
              <w:rPr>
                <w:rFonts w:ascii="Arial Narrow" w:hAnsi="Arial Narrow"/>
                <w:b/>
                <w:bCs/>
                <w:sz w:val="18"/>
              </w:rPr>
            </w:pPr>
            <w:r>
              <w:rPr>
                <w:rFonts w:ascii="Arial Narrow" w:hAnsi="Arial Narrow"/>
                <w:b/>
                <w:bCs/>
                <w:sz w:val="18"/>
              </w:rPr>
              <w:t>Vzťah žiadateľa k nehnuteľnosti</w:t>
            </w:r>
          </w:p>
        </w:tc>
      </w:tr>
      <w:tr w:rsidR="008F5E58" w:rsidRPr="00BE0D08" w14:paraId="74949048" w14:textId="77777777" w:rsidTr="008F5E58">
        <w:trPr>
          <w:trHeight w:val="307"/>
        </w:trPr>
        <w:tc>
          <w:tcPr>
            <w:tcW w:w="1956" w:type="dxa"/>
            <w:vAlign w:val="center"/>
          </w:tcPr>
          <w:p w14:paraId="0766C292" w14:textId="77777777" w:rsidR="008F5E58" w:rsidRPr="00BE0D08" w:rsidRDefault="008F5E58" w:rsidP="008F5E58">
            <w:pPr>
              <w:jc w:val="center"/>
              <w:rPr>
                <w:rFonts w:ascii="Arial Narrow" w:hAnsi="Arial Narrow"/>
                <w:b/>
                <w:bCs/>
                <w:i/>
                <w:sz w:val="18"/>
              </w:rPr>
            </w:pPr>
            <w:r w:rsidRPr="00BE0D08">
              <w:rPr>
                <w:rFonts w:ascii="Arial Narrow" w:hAnsi="Arial Narrow"/>
                <w:bCs/>
                <w:i/>
                <w:sz w:val="18"/>
              </w:rPr>
              <w:t>stavba, pozemok</w:t>
            </w:r>
          </w:p>
        </w:tc>
        <w:tc>
          <w:tcPr>
            <w:tcW w:w="1956" w:type="dxa"/>
            <w:vAlign w:val="center"/>
          </w:tcPr>
          <w:p w14:paraId="0C43012E" w14:textId="77777777" w:rsidR="008F5E58" w:rsidRDefault="008F5E58" w:rsidP="008F5E58">
            <w:pPr>
              <w:jc w:val="center"/>
              <w:rPr>
                <w:rFonts w:ascii="Arial Narrow" w:hAnsi="Arial Narrow"/>
                <w:b/>
                <w:bCs/>
                <w:sz w:val="18"/>
              </w:rPr>
            </w:pPr>
          </w:p>
        </w:tc>
        <w:tc>
          <w:tcPr>
            <w:tcW w:w="1957" w:type="dxa"/>
            <w:vAlign w:val="center"/>
          </w:tcPr>
          <w:p w14:paraId="019106A6" w14:textId="77777777" w:rsidR="008F5E58" w:rsidRDefault="008F5E58" w:rsidP="008F5E58">
            <w:pPr>
              <w:jc w:val="center"/>
              <w:rPr>
                <w:rFonts w:ascii="Arial Narrow" w:hAnsi="Arial Narrow"/>
                <w:b/>
                <w:bCs/>
                <w:sz w:val="18"/>
              </w:rPr>
            </w:pPr>
          </w:p>
        </w:tc>
        <w:tc>
          <w:tcPr>
            <w:tcW w:w="1956" w:type="dxa"/>
            <w:vAlign w:val="center"/>
          </w:tcPr>
          <w:p w14:paraId="33B8C5FA" w14:textId="77777777" w:rsidR="008F5E58" w:rsidRDefault="008F5E58" w:rsidP="008F5E58">
            <w:pPr>
              <w:jc w:val="center"/>
              <w:rPr>
                <w:rFonts w:ascii="Arial Narrow" w:hAnsi="Arial Narrow"/>
                <w:b/>
                <w:bCs/>
                <w:sz w:val="18"/>
              </w:rPr>
            </w:pPr>
          </w:p>
        </w:tc>
        <w:tc>
          <w:tcPr>
            <w:tcW w:w="1957" w:type="dxa"/>
            <w:vAlign w:val="center"/>
          </w:tcPr>
          <w:p w14:paraId="528FE016" w14:textId="77777777" w:rsidR="008F5E58" w:rsidRPr="00BE0D08" w:rsidRDefault="008F5E58" w:rsidP="008F5E5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5B43BCD3" w:rsidR="00505686" w:rsidRPr="00385B43" w:rsidRDefault="00505686" w:rsidP="00205A6D">
            <w:pPr>
              <w:jc w:val="left"/>
              <w:rPr>
                <w:rFonts w:ascii="Arial Narrow" w:hAnsi="Arial Narrow"/>
                <w:b/>
                <w:bCs/>
              </w:rPr>
            </w:pPr>
            <w:r w:rsidRPr="00385B43">
              <w:rPr>
                <w:rFonts w:ascii="Arial Narrow" w:hAnsi="Arial Narrow"/>
                <w:b/>
                <w:bCs/>
              </w:rPr>
              <w:t xml:space="preserve">Začiatok realizácie </w:t>
            </w:r>
            <w:del w:id="0" w:author="Autor">
              <w:r w:rsidRPr="00385B43" w:rsidDel="00205A6D">
                <w:rPr>
                  <w:rFonts w:ascii="Arial Narrow" w:hAnsi="Arial Narrow"/>
                  <w:b/>
                  <w:bCs/>
                </w:rPr>
                <w:delText xml:space="preserve">aktivity </w:delText>
              </w:r>
            </w:del>
            <w:ins w:id="1" w:author="Autor">
              <w:r w:rsidR="00205A6D">
                <w:rPr>
                  <w:rFonts w:ascii="Arial Narrow" w:hAnsi="Arial Narrow"/>
                  <w:b/>
                  <w:bCs/>
                </w:rPr>
                <w:t>projektu</w:t>
              </w:r>
            </w:ins>
          </w:p>
        </w:tc>
        <w:tc>
          <w:tcPr>
            <w:tcW w:w="2438" w:type="dxa"/>
            <w:shd w:val="clear" w:color="auto" w:fill="B8CCE4" w:themeFill="accent1" w:themeFillTint="66"/>
            <w:hideMark/>
          </w:tcPr>
          <w:p w14:paraId="26B8BCF3" w14:textId="79B6128E"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2" w:author="Autor">
              <w:r w:rsidR="00205A6D">
                <w:rPr>
                  <w:rFonts w:ascii="Arial Narrow" w:hAnsi="Arial Narrow"/>
                  <w:b/>
                  <w:bCs/>
                </w:rPr>
                <w:t>projektu</w:t>
              </w:r>
            </w:ins>
            <w:del w:id="3" w:author="Autor">
              <w:r w:rsidRPr="00385B43" w:rsidDel="00205A6D">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14DB9B29" w14:textId="77777777" w:rsidR="00E21760" w:rsidRDefault="00E21760" w:rsidP="0083156B">
            <w:pPr>
              <w:spacing w:before="120"/>
              <w:rPr>
                <w:rFonts w:ascii="Arial Narrow" w:hAnsi="Arial Narrow"/>
                <w:b/>
                <w:sz w:val="18"/>
                <w:szCs w:val="18"/>
              </w:rPr>
            </w:pPr>
          </w:p>
          <w:p w14:paraId="3DEA5054" w14:textId="77777777" w:rsidR="00E21760" w:rsidRDefault="00E21760" w:rsidP="0083156B">
            <w:pPr>
              <w:spacing w:before="120"/>
              <w:rPr>
                <w:rFonts w:ascii="Arial Narrow" w:hAnsi="Arial Narrow"/>
                <w:b/>
                <w:sz w:val="18"/>
                <w:szCs w:val="18"/>
              </w:rPr>
            </w:pPr>
          </w:p>
          <w:p w14:paraId="6FCB3F71" w14:textId="77777777" w:rsidR="00E21760" w:rsidRDefault="00E21760" w:rsidP="0083156B">
            <w:pPr>
              <w:spacing w:before="120"/>
              <w:rPr>
                <w:rFonts w:ascii="Arial Narrow" w:hAnsi="Arial Narrow"/>
                <w:b/>
                <w:sz w:val="18"/>
                <w:szCs w:val="18"/>
              </w:rPr>
            </w:pPr>
          </w:p>
          <w:p w14:paraId="654FE6CC" w14:textId="77777777" w:rsidR="00E21760" w:rsidRDefault="00E21760" w:rsidP="0083156B">
            <w:pPr>
              <w:spacing w:before="120"/>
              <w:rPr>
                <w:rFonts w:ascii="Arial Narrow" w:hAnsi="Arial Narrow"/>
                <w:b/>
                <w:sz w:val="18"/>
                <w:szCs w:val="18"/>
              </w:rPr>
            </w:pPr>
          </w:p>
          <w:p w14:paraId="30F07744" w14:textId="546C99AA" w:rsidR="00E4191E" w:rsidRPr="00E21760" w:rsidRDefault="00D92637" w:rsidP="0083156B">
            <w:pPr>
              <w:spacing w:before="120"/>
              <w:rPr>
                <w:rFonts w:ascii="Arial Narrow" w:hAnsi="Arial Narrow"/>
                <w:b/>
                <w:sz w:val="18"/>
                <w:szCs w:val="18"/>
              </w:rPr>
            </w:pPr>
            <w:r w:rsidRPr="00E21760">
              <w:rPr>
                <w:rFonts w:ascii="Arial Narrow" w:hAnsi="Arial Narrow"/>
                <w:b/>
                <w:sz w:val="18"/>
                <w:szCs w:val="18"/>
              </w:rPr>
              <w:t>A1 Podpora podnikania a</w:t>
            </w:r>
            <w:r w:rsidR="00E4191E" w:rsidRPr="00E21760">
              <w:rPr>
                <w:rFonts w:ascii="Arial Narrow" w:hAnsi="Arial Narrow"/>
                <w:b/>
                <w:sz w:val="18"/>
                <w:szCs w:val="18"/>
              </w:rPr>
              <w:t> </w:t>
            </w:r>
            <w:r w:rsidRPr="00E21760">
              <w:rPr>
                <w:rFonts w:ascii="Arial Narrow" w:hAnsi="Arial Narrow"/>
                <w:b/>
                <w:sz w:val="18"/>
                <w:szCs w:val="18"/>
              </w:rPr>
              <w:t>inovácií</w:t>
            </w:r>
          </w:p>
          <w:p w14:paraId="679E5965" w14:textId="50CC2A9A" w:rsidR="00CD0FA6" w:rsidRPr="00385B43" w:rsidRDefault="00CD0FA6" w:rsidP="00E21760">
            <w:pPr>
              <w:spacing w:before="120"/>
              <w:rPr>
                <w:rFonts w:ascii="Arial Narrow" w:hAnsi="Arial Narrow"/>
                <w:sz w:val="18"/>
                <w:szCs w:val="18"/>
              </w:rPr>
            </w:pPr>
          </w:p>
        </w:tc>
        <w:tc>
          <w:tcPr>
            <w:tcW w:w="2410" w:type="dxa"/>
            <w:gridSpan w:val="2"/>
            <w:hideMark/>
          </w:tcPr>
          <w:p w14:paraId="505454FD" w14:textId="1D19DB0C"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4" w:author="Autor">
              <w:r w:rsidR="00210E93" w:rsidDel="00205A6D">
                <w:rPr>
                  <w:rFonts w:ascii="Arial Narrow" w:hAnsi="Arial Narrow"/>
                  <w:sz w:val="18"/>
                  <w:szCs w:val="18"/>
                </w:rPr>
                <w:delText>hlavnej</w:delText>
              </w:r>
              <w:r w:rsidR="00210E93" w:rsidRPr="00385B43" w:rsidDel="00205A6D">
                <w:rPr>
                  <w:rFonts w:ascii="Arial Narrow" w:hAnsi="Arial Narrow"/>
                  <w:sz w:val="18"/>
                  <w:szCs w:val="18"/>
                </w:rPr>
                <w:delText xml:space="preserve"> </w:delText>
              </w:r>
              <w:r w:rsidRPr="00385B43" w:rsidDel="00205A6D">
                <w:rPr>
                  <w:rFonts w:ascii="Arial Narrow" w:hAnsi="Arial Narrow"/>
                  <w:sz w:val="18"/>
                  <w:szCs w:val="18"/>
                </w:rPr>
                <w:delText>aktivity</w:delText>
              </w:r>
            </w:del>
            <w:ins w:id="5" w:author="Autor">
              <w:r w:rsidR="00205A6D">
                <w:rPr>
                  <w:rFonts w:ascii="Arial Narrow" w:hAnsi="Arial Narrow"/>
                  <w:sz w:val="18"/>
                  <w:szCs w:val="18"/>
                </w:rPr>
                <w:t xml:space="preserve">realizácie </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2F4DCDA7"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6C7CA2">
              <w:rPr>
                <w:rFonts w:ascii="Arial Narrow" w:hAnsi="Arial Narrow"/>
                <w:sz w:val="18"/>
                <w:szCs w:val="18"/>
              </w:rPr>
              <w:t xml:space="preserve">predložení </w:t>
            </w:r>
            <w:ins w:id="6" w:author="Autor">
              <w:r w:rsidR="00205A6D">
                <w:rPr>
                  <w:rFonts w:ascii="Arial Narrow" w:hAnsi="Arial Narrow"/>
                  <w:sz w:val="18"/>
                  <w:szCs w:val="18"/>
                </w:rPr>
                <w:t xml:space="preserve">tejto </w:t>
              </w:r>
            </w:ins>
            <w:r w:rsidR="006C7CA2">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2C9D3AD"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del w:id="7" w:author="Autor">
              <w:r w:rsidR="00210E93" w:rsidDel="00205A6D">
                <w:rPr>
                  <w:rFonts w:ascii="Arial Narrow" w:hAnsi="Arial Narrow"/>
                  <w:sz w:val="18"/>
                  <w:szCs w:val="18"/>
                </w:rPr>
                <w:delText>hlavnej</w:delText>
              </w:r>
              <w:r w:rsidRPr="00385B43" w:rsidDel="00205A6D">
                <w:rPr>
                  <w:rFonts w:ascii="Arial Narrow" w:hAnsi="Arial Narrow"/>
                  <w:sz w:val="18"/>
                  <w:szCs w:val="18"/>
                </w:rPr>
                <w:delText xml:space="preserve"> aktivity</w:delText>
              </w:r>
            </w:del>
            <w:ins w:id="8" w:author="Autor">
              <w:r w:rsidR="00205A6D">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1883DC04" w:rsidR="00204EA5" w:rsidRDefault="00204EA5" w:rsidP="00210E93">
            <w:pPr>
              <w:rPr>
                <w:rFonts w:ascii="Arial Narrow" w:hAnsi="Arial Narrow"/>
                <w:bCs/>
                <w:sz w:val="18"/>
                <w:szCs w:val="18"/>
              </w:rPr>
            </w:pPr>
            <w:r w:rsidRPr="00204EA5">
              <w:rPr>
                <w:rFonts w:ascii="Arial Narrow" w:hAnsi="Arial Narrow"/>
                <w:bCs/>
                <w:sz w:val="18"/>
                <w:szCs w:val="18"/>
              </w:rPr>
              <w:t>Žiadateľ je povinný ukončiť</w:t>
            </w:r>
            <w:r w:rsidR="008F5E58">
              <w:rPr>
                <w:rFonts w:ascii="Arial Narrow" w:hAnsi="Arial Narrow"/>
                <w:bCs/>
                <w:sz w:val="18"/>
                <w:szCs w:val="18"/>
              </w:rPr>
              <w:t xml:space="preserve"> realizáciu aktivít </w:t>
            </w:r>
            <w:r w:rsidRPr="00204EA5">
              <w:rPr>
                <w:rFonts w:ascii="Arial Narrow" w:hAnsi="Arial Narrow"/>
                <w:bCs/>
                <w:sz w:val="18"/>
                <w:szCs w:val="18"/>
              </w:rPr>
              <w:t xml:space="preserve"> projekt</w:t>
            </w:r>
            <w:r w:rsidR="008F5E58">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8F5E58">
              <w:rPr>
                <w:rFonts w:ascii="Arial Narrow" w:hAnsi="Arial Narrow"/>
                <w:bCs/>
                <w:sz w:val="18"/>
                <w:szCs w:val="18"/>
              </w:rPr>
              <w:t>, najneskôr však do 30.11.2023.</w:t>
            </w:r>
            <w:r w:rsidR="008F5E58" w:rsidRPr="00204EA5">
              <w:rPr>
                <w:rFonts w:ascii="Arial Narrow" w:hAnsi="Arial Narrow"/>
                <w:bCs/>
                <w:sz w:val="18"/>
                <w:szCs w:val="18"/>
              </w:rPr>
              <w:t xml:space="preserve"> </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418C175" w:rsidR="00E101A2" w:rsidRPr="00385B43" w:rsidRDefault="00E101A2" w:rsidP="008F5E58">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8F5E58">
              <w:rPr>
                <w:rFonts w:ascii="Arial Narrow" w:hAnsi="Arial Narrow"/>
                <w:sz w:val="18"/>
                <w:szCs w:val="18"/>
              </w:rPr>
              <w:t xml:space="preserve">k projektu </w:t>
            </w:r>
            <w:r>
              <w:rPr>
                <w:rFonts w:ascii="Arial Narrow" w:hAnsi="Arial Narrow"/>
                <w:sz w:val="18"/>
                <w:szCs w:val="18"/>
              </w:rPr>
              <w:t xml:space="preserve">príslušný </w:t>
            </w:r>
            <w:r w:rsidR="008F5E58">
              <w:rPr>
                <w:rFonts w:ascii="Arial Narrow" w:hAnsi="Arial Narrow"/>
                <w:sz w:val="18"/>
                <w:szCs w:val="18"/>
              </w:rPr>
              <w:t xml:space="preserve"> adekvátny </w:t>
            </w:r>
            <w:r>
              <w:rPr>
                <w:rFonts w:ascii="Arial Narrow" w:hAnsi="Arial Narrow"/>
                <w:sz w:val="18"/>
                <w:szCs w:val="18"/>
              </w:rPr>
              <w:t>kód</w:t>
            </w:r>
            <w:r w:rsidR="008F5E58">
              <w:rPr>
                <w:rFonts w:ascii="Arial Narrow" w:hAnsi="Arial Narrow"/>
                <w:sz w:val="18"/>
                <w:szCs w:val="18"/>
              </w:rPr>
              <w:t xml:space="preserve"> a názov  </w:t>
            </w:r>
            <w:r>
              <w:rPr>
                <w:rFonts w:ascii="Arial Narrow" w:hAnsi="Arial Narrow"/>
                <w:sz w:val="18"/>
                <w:szCs w:val="18"/>
              </w:rPr>
              <w:t xml:space="preserve">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8F5E58">
              <w:rPr>
                <w:rFonts w:ascii="Arial Narrow" w:hAnsi="Arial Narrow"/>
                <w:sz w:val="18"/>
                <w:szCs w:val="18"/>
              </w:rPr>
              <w:t xml:space="preserve"> 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49948E3"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21760">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3B788D1B"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8F5E58">
              <w:rPr>
                <w:rFonts w:ascii="Arial Narrow" w:hAnsi="Arial Narrow"/>
                <w:sz w:val="18"/>
                <w:szCs w:val="18"/>
              </w:rPr>
              <w:t xml:space="preserve"> Definície a bližšie informácie k merateľným ukazovateľom sú uvdené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E21760" w:rsidRPr="00385B43" w14:paraId="563945D3" w14:textId="77777777" w:rsidTr="00B51F3B">
        <w:trPr>
          <w:trHeight w:val="76"/>
        </w:trPr>
        <w:tc>
          <w:tcPr>
            <w:tcW w:w="2433" w:type="dxa"/>
            <w:gridSpan w:val="2"/>
            <w:tcBorders>
              <w:bottom w:val="single" w:sz="4" w:space="0" w:color="auto"/>
            </w:tcBorders>
          </w:tcPr>
          <w:p w14:paraId="29118E79" w14:textId="77777777" w:rsidR="00E21760" w:rsidRPr="001154DB" w:rsidRDefault="00E21760" w:rsidP="00E21760">
            <w:pPr>
              <w:jc w:val="center"/>
              <w:rPr>
                <w:rFonts w:ascii="Arial Narrow" w:hAnsi="Arial Narrow"/>
                <w:sz w:val="18"/>
                <w:szCs w:val="18"/>
              </w:rPr>
            </w:pPr>
          </w:p>
          <w:p w14:paraId="21938390" w14:textId="77777777" w:rsidR="00E21760" w:rsidRPr="001154DB" w:rsidRDefault="00E21760" w:rsidP="00E21760">
            <w:pPr>
              <w:jc w:val="center"/>
              <w:rPr>
                <w:rFonts w:ascii="Arial Narrow" w:hAnsi="Arial Narrow"/>
                <w:sz w:val="18"/>
                <w:szCs w:val="18"/>
              </w:rPr>
            </w:pPr>
          </w:p>
          <w:p w14:paraId="62DB11D6" w14:textId="332AE95B"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A101</w:t>
            </w:r>
          </w:p>
        </w:tc>
        <w:tc>
          <w:tcPr>
            <w:tcW w:w="2434" w:type="dxa"/>
            <w:tcBorders>
              <w:bottom w:val="single" w:sz="4" w:space="0" w:color="auto"/>
            </w:tcBorders>
          </w:tcPr>
          <w:p w14:paraId="0948197C" w14:textId="1076EE10"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 xml:space="preserve">Počet produktov, ktoré sú pre firmu nové </w:t>
            </w:r>
          </w:p>
        </w:tc>
        <w:tc>
          <w:tcPr>
            <w:tcW w:w="2433" w:type="dxa"/>
            <w:tcBorders>
              <w:bottom w:val="single" w:sz="4" w:space="0" w:color="auto"/>
            </w:tcBorders>
          </w:tcPr>
          <w:p w14:paraId="7ACE16A3" w14:textId="77777777" w:rsidR="00E21760" w:rsidRPr="001154DB" w:rsidRDefault="00E21760" w:rsidP="00E21760">
            <w:pPr>
              <w:jc w:val="center"/>
              <w:rPr>
                <w:rFonts w:ascii="Arial Narrow" w:hAnsi="Arial Narrow"/>
                <w:sz w:val="18"/>
                <w:szCs w:val="18"/>
              </w:rPr>
            </w:pPr>
          </w:p>
          <w:p w14:paraId="4F4767D2" w14:textId="77777777" w:rsidR="00E21760" w:rsidRPr="001154DB" w:rsidRDefault="00E21760" w:rsidP="00E21760">
            <w:pPr>
              <w:jc w:val="center"/>
              <w:rPr>
                <w:rFonts w:ascii="Arial Narrow" w:hAnsi="Arial Narrow"/>
                <w:sz w:val="18"/>
                <w:szCs w:val="18"/>
              </w:rPr>
            </w:pPr>
          </w:p>
          <w:p w14:paraId="2E065C40" w14:textId="0166BFD4"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počet</w:t>
            </w:r>
          </w:p>
        </w:tc>
        <w:tc>
          <w:tcPr>
            <w:tcW w:w="2434" w:type="dxa"/>
            <w:tcBorders>
              <w:bottom w:val="single" w:sz="4" w:space="0" w:color="auto"/>
            </w:tcBorders>
          </w:tcPr>
          <w:p w14:paraId="0BA64CDA" w14:textId="77777777" w:rsidR="00E21760" w:rsidRPr="001154DB" w:rsidRDefault="00E21760" w:rsidP="00E21760">
            <w:pPr>
              <w:jc w:val="center"/>
              <w:rPr>
                <w:rFonts w:ascii="Arial Narrow" w:hAnsi="Arial Narrow"/>
                <w:sz w:val="18"/>
                <w:szCs w:val="18"/>
              </w:rPr>
            </w:pPr>
          </w:p>
          <w:p w14:paraId="450DD18D" w14:textId="05DF0803" w:rsidR="00E21760" w:rsidRPr="00385B43" w:rsidRDefault="00E21760" w:rsidP="00E21760">
            <w:pPr>
              <w:jc w:val="center"/>
              <w:rPr>
                <w:rFonts w:ascii="Arial Narrow" w:hAnsi="Arial Narrow"/>
                <w:sz w:val="18"/>
                <w:szCs w:val="18"/>
              </w:rPr>
            </w:pPr>
            <w:r w:rsidRPr="001154DB">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041FA76" w14:textId="77777777" w:rsidR="00E21760" w:rsidRPr="001154DB" w:rsidRDefault="00E21760" w:rsidP="00E21760">
            <w:pPr>
              <w:jc w:val="center"/>
              <w:rPr>
                <w:rFonts w:ascii="Arial Narrow" w:hAnsi="Arial Narrow"/>
                <w:sz w:val="18"/>
                <w:szCs w:val="18"/>
              </w:rPr>
            </w:pPr>
          </w:p>
          <w:p w14:paraId="1E32450E" w14:textId="77777777" w:rsidR="00E21760" w:rsidRPr="001154DB" w:rsidRDefault="00E21760" w:rsidP="00E21760">
            <w:pPr>
              <w:jc w:val="center"/>
              <w:rPr>
                <w:rFonts w:ascii="Arial Narrow" w:hAnsi="Arial Narrow"/>
                <w:sz w:val="18"/>
                <w:szCs w:val="18"/>
              </w:rPr>
            </w:pPr>
          </w:p>
          <w:p w14:paraId="3E2CE0F2" w14:textId="098FE8CE"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Bez príznaku</w:t>
            </w:r>
          </w:p>
        </w:tc>
        <w:tc>
          <w:tcPr>
            <w:tcW w:w="2434" w:type="dxa"/>
            <w:tcBorders>
              <w:bottom w:val="single" w:sz="4" w:space="0" w:color="auto"/>
            </w:tcBorders>
          </w:tcPr>
          <w:p w14:paraId="4A0EDE89" w14:textId="77777777" w:rsidR="00E21760" w:rsidRPr="001154DB" w:rsidRDefault="00E21760" w:rsidP="00E21760">
            <w:pPr>
              <w:jc w:val="center"/>
              <w:rPr>
                <w:rFonts w:ascii="Arial Narrow" w:hAnsi="Arial Narrow"/>
                <w:sz w:val="18"/>
                <w:szCs w:val="18"/>
              </w:rPr>
            </w:pPr>
          </w:p>
          <w:p w14:paraId="377C0DE7" w14:textId="77777777" w:rsidR="00E21760" w:rsidRPr="001154DB" w:rsidRDefault="00E21760" w:rsidP="00E21760">
            <w:pPr>
              <w:jc w:val="center"/>
              <w:rPr>
                <w:rFonts w:ascii="Arial Narrow" w:hAnsi="Arial Narrow"/>
                <w:sz w:val="18"/>
                <w:szCs w:val="18"/>
              </w:rPr>
            </w:pPr>
          </w:p>
          <w:p w14:paraId="5ABE6BC5" w14:textId="2D2E327B"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UR</w:t>
            </w:r>
            <w:r>
              <w:rPr>
                <w:rFonts w:ascii="Arial Narrow" w:hAnsi="Arial Narrow"/>
                <w:sz w:val="18"/>
                <w:szCs w:val="18"/>
              </w:rPr>
              <w:t>, RN</w:t>
            </w:r>
          </w:p>
        </w:tc>
      </w:tr>
      <w:tr w:rsidR="00E21760" w:rsidRPr="00385B43" w14:paraId="6DFE10FF" w14:textId="77777777" w:rsidTr="00B51F3B">
        <w:trPr>
          <w:trHeight w:val="76"/>
        </w:trPr>
        <w:tc>
          <w:tcPr>
            <w:tcW w:w="2433" w:type="dxa"/>
            <w:gridSpan w:val="2"/>
            <w:tcBorders>
              <w:bottom w:val="single" w:sz="4" w:space="0" w:color="auto"/>
            </w:tcBorders>
          </w:tcPr>
          <w:p w14:paraId="330899A8" w14:textId="77777777" w:rsidR="00E21760" w:rsidRDefault="00E21760" w:rsidP="00E21760">
            <w:pPr>
              <w:jc w:val="center"/>
              <w:rPr>
                <w:rFonts w:ascii="Arial Narrow" w:hAnsi="Arial Narrow"/>
                <w:sz w:val="18"/>
                <w:szCs w:val="18"/>
              </w:rPr>
            </w:pPr>
          </w:p>
          <w:p w14:paraId="6BFB97AC" w14:textId="77777777" w:rsidR="00E21760" w:rsidRDefault="00E21760" w:rsidP="00E21760">
            <w:pPr>
              <w:jc w:val="center"/>
              <w:rPr>
                <w:rFonts w:ascii="Arial Narrow" w:hAnsi="Arial Narrow"/>
                <w:sz w:val="18"/>
                <w:szCs w:val="18"/>
              </w:rPr>
            </w:pPr>
          </w:p>
          <w:p w14:paraId="448788BA" w14:textId="2DF692ED"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A102</w:t>
            </w:r>
          </w:p>
        </w:tc>
        <w:tc>
          <w:tcPr>
            <w:tcW w:w="2434" w:type="dxa"/>
            <w:tcBorders>
              <w:bottom w:val="single" w:sz="4" w:space="0" w:color="auto"/>
            </w:tcBorders>
          </w:tcPr>
          <w:p w14:paraId="1E9517F9" w14:textId="676F683C" w:rsidR="00E21760" w:rsidRPr="007D6358" w:rsidRDefault="00E21760" w:rsidP="00E21760">
            <w:pPr>
              <w:jc w:val="center"/>
              <w:rPr>
                <w:rFonts w:ascii="Arial Narrow" w:hAnsi="Arial Narrow"/>
                <w:sz w:val="18"/>
                <w:szCs w:val="18"/>
                <w:highlight w:val="yellow"/>
              </w:rPr>
            </w:pPr>
            <w:r w:rsidRPr="00C970EB">
              <w:rPr>
                <w:rFonts w:ascii="Arial Narrow" w:hAnsi="Arial Narrow"/>
                <w:sz w:val="18"/>
                <w:szCs w:val="18"/>
              </w:rPr>
              <w:t xml:space="preserve">Počet </w:t>
            </w:r>
            <w:r>
              <w:rPr>
                <w:rFonts w:ascii="Arial Narrow" w:hAnsi="Arial Narrow"/>
                <w:sz w:val="18"/>
                <w:szCs w:val="18"/>
              </w:rPr>
              <w:t>produktov, ktoré sú pre trh nové</w:t>
            </w:r>
          </w:p>
        </w:tc>
        <w:tc>
          <w:tcPr>
            <w:tcW w:w="2433" w:type="dxa"/>
            <w:tcBorders>
              <w:bottom w:val="single" w:sz="4" w:space="0" w:color="auto"/>
            </w:tcBorders>
          </w:tcPr>
          <w:p w14:paraId="37FEB358" w14:textId="77777777" w:rsidR="00E21760" w:rsidRPr="001154DB" w:rsidRDefault="00E21760" w:rsidP="00E21760">
            <w:pPr>
              <w:jc w:val="center"/>
              <w:rPr>
                <w:rFonts w:ascii="Arial Narrow" w:hAnsi="Arial Narrow"/>
                <w:sz w:val="18"/>
                <w:szCs w:val="18"/>
              </w:rPr>
            </w:pPr>
          </w:p>
          <w:p w14:paraId="4132FFE0" w14:textId="77777777" w:rsidR="00E21760" w:rsidRPr="001154DB" w:rsidRDefault="00E21760" w:rsidP="00E21760">
            <w:pPr>
              <w:jc w:val="center"/>
              <w:rPr>
                <w:rFonts w:ascii="Arial Narrow" w:hAnsi="Arial Narrow"/>
                <w:sz w:val="18"/>
                <w:szCs w:val="18"/>
              </w:rPr>
            </w:pPr>
          </w:p>
          <w:p w14:paraId="58C55B1C" w14:textId="5C8F0419"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počet</w:t>
            </w:r>
          </w:p>
        </w:tc>
        <w:tc>
          <w:tcPr>
            <w:tcW w:w="2434" w:type="dxa"/>
            <w:tcBorders>
              <w:bottom w:val="single" w:sz="4" w:space="0" w:color="auto"/>
            </w:tcBorders>
          </w:tcPr>
          <w:p w14:paraId="759D171C" w14:textId="77777777" w:rsidR="00E21760" w:rsidRPr="001154DB" w:rsidRDefault="00E21760" w:rsidP="00E21760">
            <w:pPr>
              <w:jc w:val="center"/>
              <w:rPr>
                <w:rFonts w:ascii="Arial Narrow" w:hAnsi="Arial Narrow"/>
                <w:sz w:val="18"/>
                <w:szCs w:val="18"/>
              </w:rPr>
            </w:pPr>
          </w:p>
          <w:p w14:paraId="26452F18" w14:textId="268C79D2" w:rsidR="00E21760" w:rsidRPr="00385B43" w:rsidRDefault="00E21760" w:rsidP="00E21760">
            <w:pPr>
              <w:jc w:val="center"/>
              <w:rPr>
                <w:rFonts w:ascii="Arial Narrow" w:hAnsi="Arial Narrow"/>
                <w:sz w:val="18"/>
                <w:szCs w:val="18"/>
              </w:rPr>
            </w:pPr>
            <w:r w:rsidRPr="001154DB">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62A2F73" w14:textId="77777777" w:rsidR="00E21760" w:rsidRPr="001154DB" w:rsidRDefault="00E21760" w:rsidP="00E21760">
            <w:pPr>
              <w:jc w:val="center"/>
              <w:rPr>
                <w:rFonts w:ascii="Arial Narrow" w:hAnsi="Arial Narrow"/>
                <w:sz w:val="18"/>
                <w:szCs w:val="18"/>
              </w:rPr>
            </w:pPr>
          </w:p>
          <w:p w14:paraId="4B6B3787" w14:textId="77777777" w:rsidR="00E21760" w:rsidRPr="001154DB" w:rsidRDefault="00E21760" w:rsidP="00E21760">
            <w:pPr>
              <w:jc w:val="center"/>
              <w:rPr>
                <w:rFonts w:ascii="Arial Narrow" w:hAnsi="Arial Narrow"/>
                <w:sz w:val="18"/>
                <w:szCs w:val="18"/>
              </w:rPr>
            </w:pPr>
          </w:p>
          <w:p w14:paraId="472C711A" w14:textId="6B3E0D7B"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Bez príznaku</w:t>
            </w:r>
          </w:p>
        </w:tc>
        <w:tc>
          <w:tcPr>
            <w:tcW w:w="2434" w:type="dxa"/>
            <w:tcBorders>
              <w:bottom w:val="single" w:sz="4" w:space="0" w:color="auto"/>
            </w:tcBorders>
          </w:tcPr>
          <w:p w14:paraId="469826E9" w14:textId="77777777" w:rsidR="00E21760" w:rsidRPr="001154DB" w:rsidRDefault="00E21760" w:rsidP="00E21760">
            <w:pPr>
              <w:jc w:val="center"/>
              <w:rPr>
                <w:rFonts w:ascii="Arial Narrow" w:hAnsi="Arial Narrow"/>
                <w:sz w:val="18"/>
                <w:szCs w:val="18"/>
              </w:rPr>
            </w:pPr>
          </w:p>
          <w:p w14:paraId="5619A2F7" w14:textId="77777777" w:rsidR="00E21760" w:rsidRPr="001154DB" w:rsidRDefault="00E21760" w:rsidP="00E21760">
            <w:pPr>
              <w:jc w:val="center"/>
              <w:rPr>
                <w:rFonts w:ascii="Arial Narrow" w:hAnsi="Arial Narrow"/>
                <w:sz w:val="18"/>
                <w:szCs w:val="18"/>
              </w:rPr>
            </w:pPr>
          </w:p>
          <w:p w14:paraId="0EFBD3EE" w14:textId="308DD445"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UR</w:t>
            </w:r>
            <w:r>
              <w:rPr>
                <w:rFonts w:ascii="Arial Narrow" w:hAnsi="Arial Narrow"/>
                <w:sz w:val="18"/>
                <w:szCs w:val="18"/>
              </w:rPr>
              <w:t>,RN</w:t>
            </w:r>
          </w:p>
        </w:tc>
      </w:tr>
      <w:tr w:rsidR="00E21760" w:rsidRPr="00385B43" w14:paraId="53F4FE2A" w14:textId="77777777" w:rsidTr="00B51F3B">
        <w:trPr>
          <w:trHeight w:val="76"/>
        </w:trPr>
        <w:tc>
          <w:tcPr>
            <w:tcW w:w="2433" w:type="dxa"/>
            <w:gridSpan w:val="2"/>
            <w:tcBorders>
              <w:bottom w:val="single" w:sz="4" w:space="0" w:color="auto"/>
            </w:tcBorders>
          </w:tcPr>
          <w:p w14:paraId="4487D579" w14:textId="77777777" w:rsidR="00E21760" w:rsidRDefault="00E21760" w:rsidP="00E21760">
            <w:pPr>
              <w:jc w:val="center"/>
              <w:rPr>
                <w:rFonts w:ascii="Arial Narrow" w:hAnsi="Arial Narrow"/>
                <w:sz w:val="18"/>
                <w:szCs w:val="18"/>
              </w:rPr>
            </w:pPr>
          </w:p>
          <w:p w14:paraId="4CE01893" w14:textId="2A155767"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A103</w:t>
            </w:r>
          </w:p>
        </w:tc>
        <w:tc>
          <w:tcPr>
            <w:tcW w:w="2434" w:type="dxa"/>
            <w:tcBorders>
              <w:bottom w:val="single" w:sz="4" w:space="0" w:color="auto"/>
            </w:tcBorders>
          </w:tcPr>
          <w:p w14:paraId="4C1B9D70" w14:textId="0FC6D919"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Počet podnikov, ktorým sa poskytuje podpora</w:t>
            </w:r>
          </w:p>
        </w:tc>
        <w:tc>
          <w:tcPr>
            <w:tcW w:w="2433" w:type="dxa"/>
            <w:tcBorders>
              <w:bottom w:val="single" w:sz="4" w:space="0" w:color="auto"/>
            </w:tcBorders>
          </w:tcPr>
          <w:p w14:paraId="5A73A9F4" w14:textId="5A833CEB"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tcPr>
          <w:p w14:paraId="224BCE6F" w14:textId="77C4DCFB" w:rsidR="00E21760" w:rsidRPr="00385B43" w:rsidRDefault="00E21760" w:rsidP="00E21760">
            <w:pPr>
              <w:jc w:val="center"/>
              <w:rPr>
                <w:rFonts w:ascii="Arial Narrow" w:hAnsi="Arial Narrow"/>
                <w:sz w:val="18"/>
                <w:szCs w:val="18"/>
              </w:rPr>
            </w:pPr>
            <w:r w:rsidRPr="001154DB">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13B352A" w14:textId="565E92AD"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677378FA" w14:textId="052DDCAE"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UR</w:t>
            </w:r>
            <w:r>
              <w:rPr>
                <w:rFonts w:ascii="Arial Narrow" w:hAnsi="Arial Narrow"/>
                <w:sz w:val="18"/>
                <w:szCs w:val="18"/>
              </w:rPr>
              <w:t>,RN</w:t>
            </w:r>
          </w:p>
        </w:tc>
      </w:tr>
      <w:tr w:rsidR="00E21760" w:rsidRPr="00385B43" w14:paraId="743CBE47" w14:textId="77777777" w:rsidTr="00E21760">
        <w:trPr>
          <w:trHeight w:val="70"/>
        </w:trPr>
        <w:tc>
          <w:tcPr>
            <w:tcW w:w="2433" w:type="dxa"/>
            <w:gridSpan w:val="2"/>
            <w:tcBorders>
              <w:bottom w:val="single" w:sz="4" w:space="0" w:color="auto"/>
            </w:tcBorders>
          </w:tcPr>
          <w:p w14:paraId="50D5FD28" w14:textId="65DBE8A4"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A104</w:t>
            </w:r>
          </w:p>
        </w:tc>
        <w:tc>
          <w:tcPr>
            <w:tcW w:w="2434" w:type="dxa"/>
            <w:tcBorders>
              <w:bottom w:val="single" w:sz="4" w:space="0" w:color="auto"/>
            </w:tcBorders>
          </w:tcPr>
          <w:p w14:paraId="3C5DD90C" w14:textId="4078CD52"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Počet vytvorených pracovných miest</w:t>
            </w:r>
          </w:p>
        </w:tc>
        <w:tc>
          <w:tcPr>
            <w:tcW w:w="2433" w:type="dxa"/>
            <w:tcBorders>
              <w:bottom w:val="single" w:sz="4" w:space="0" w:color="auto"/>
            </w:tcBorders>
          </w:tcPr>
          <w:p w14:paraId="775C8250" w14:textId="75699249"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FTE</w:t>
            </w:r>
          </w:p>
        </w:tc>
        <w:tc>
          <w:tcPr>
            <w:tcW w:w="2434" w:type="dxa"/>
            <w:tcBorders>
              <w:bottom w:val="single" w:sz="4" w:space="0" w:color="auto"/>
            </w:tcBorders>
          </w:tcPr>
          <w:p w14:paraId="330038EA" w14:textId="6E1DF001" w:rsidR="00E21760" w:rsidRPr="00385B43" w:rsidRDefault="00E21760" w:rsidP="00E21760">
            <w:pPr>
              <w:jc w:val="center"/>
              <w:rPr>
                <w:rFonts w:ascii="Arial Narrow" w:hAnsi="Arial Narrow"/>
                <w:sz w:val="18"/>
                <w:szCs w:val="18"/>
              </w:rPr>
            </w:pPr>
            <w:r w:rsidRPr="001154DB">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A943A9B" w14:textId="0D8D4F60" w:rsidR="00E21760" w:rsidRPr="007D6358" w:rsidRDefault="00E21760" w:rsidP="00E21760">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13991EBC" w14:textId="012AD6D8" w:rsidR="00E21760" w:rsidRPr="007D6358" w:rsidRDefault="00E21760" w:rsidP="00E21760">
            <w:pPr>
              <w:jc w:val="center"/>
              <w:rPr>
                <w:rFonts w:ascii="Arial Narrow" w:hAnsi="Arial Narrow"/>
                <w:sz w:val="18"/>
                <w:szCs w:val="18"/>
                <w:highlight w:val="yellow"/>
              </w:rPr>
            </w:pPr>
            <w:r w:rsidRPr="001154DB">
              <w:rPr>
                <w:rFonts w:ascii="Arial Narrow" w:hAnsi="Arial Narrow"/>
                <w:sz w:val="18"/>
                <w:szCs w:val="18"/>
              </w:rPr>
              <w:t>UR</w:t>
            </w:r>
            <w:r>
              <w:rPr>
                <w:rFonts w:ascii="Arial Narrow" w:hAnsi="Arial Narrow"/>
                <w:sz w:val="18"/>
                <w:szCs w:val="18"/>
              </w:rPr>
              <w:t>,RN</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2810BCB" w:rsidR="0080425A" w:rsidRPr="00385B43" w:rsidRDefault="00CE63F5" w:rsidP="008F5E58">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205A6D"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lastRenderedPageBreak/>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76A62AC"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8F5E5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7586170" w:rsidR="008A2FD8" w:rsidRPr="00385B43" w:rsidRDefault="008A2FD8" w:rsidP="0021056D">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w:t>
            </w:r>
            <w:r w:rsidR="0021056D">
              <w:rPr>
                <w:rFonts w:ascii="Arial Narrow" w:hAnsi="Arial Narrow"/>
                <w:sz w:val="18"/>
                <w:szCs w:val="18"/>
              </w:rPr>
              <w:t xml:space="preserve"> obstaranie tovary/prác/služieb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205A6D">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205A6D"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0F9DFFF5"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21056D">
              <w:rPr>
                <w:rFonts w:ascii="Arial Narrow" w:hAnsi="Arial Narrow"/>
                <w:sz w:val="18"/>
                <w:szCs w:val="18"/>
              </w:rPr>
              <w:t xml:space="preserve"> realizovanej aktivite, </w:t>
            </w:r>
            <w:r w:rsidRPr="00385B43">
              <w:rPr>
                <w:rFonts w:ascii="Arial Narrow" w:hAnsi="Arial Narrow"/>
                <w:sz w:val="18"/>
                <w:szCs w:val="18"/>
              </w:rPr>
              <w:t xml:space="preserve"> cieľoch projektu, </w:t>
            </w:r>
            <w:r w:rsidR="0021056D">
              <w:rPr>
                <w:rFonts w:ascii="Arial Narrow" w:hAnsi="Arial Narrow"/>
                <w:sz w:val="18"/>
                <w:szCs w:val="18"/>
              </w:rPr>
              <w:t>predmete-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13EA9FD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B7114D3" w:rsidR="008A2FD8" w:rsidRPr="00385B43" w:rsidRDefault="008A2FD8" w:rsidP="0021056D">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5F90D0E4"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w:t>
            </w:r>
            <w:r w:rsidR="0021056D">
              <w:rPr>
                <w:rFonts w:ascii="Arial Narrow" w:eastAsia="Calibri" w:hAnsi="Arial Narrow"/>
                <w:sz w:val="18"/>
                <w:szCs w:val="18"/>
              </w:rPr>
              <w:t xml:space="preserve"> tvoriacich predmet</w:t>
            </w:r>
            <w:r w:rsidR="008A2FD8" w:rsidRPr="00385B43">
              <w:rPr>
                <w:rFonts w:ascii="Arial Narrow" w:eastAsia="Calibri" w:hAnsi="Arial Narrow"/>
                <w:sz w:val="18"/>
                <w:szCs w:val="18"/>
              </w:rPr>
              <w:t xml:space="preserve">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75824AF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1056D">
              <w:rPr>
                <w:rFonts w:ascii="Arial Narrow" w:eastAsia="Calibri" w:hAnsi="Arial Narrow"/>
                <w:sz w:val="18"/>
                <w:szCs w:val="18"/>
              </w:rPr>
              <w:t>predmetu</w:t>
            </w:r>
            <w:r w:rsidRPr="00385B43">
              <w:rPr>
                <w:rFonts w:ascii="Arial Narrow" w:eastAsia="Calibri" w:hAnsi="Arial Narrow"/>
                <w:sz w:val="18"/>
                <w:szCs w:val="18"/>
              </w:rPr>
              <w:t xml:space="preserve">t projektu </w:t>
            </w:r>
            <w:r w:rsidR="0021056D">
              <w:rPr>
                <w:rFonts w:ascii="Arial Narrow" w:eastAsia="Calibri" w:hAnsi="Arial Narrow"/>
                <w:sz w:val="18"/>
                <w:szCs w:val="18"/>
              </w:rPr>
              <w:t>–vecný popis jednotlivých výdavkov  definovaných v rozpočte</w:t>
            </w:r>
          </w:p>
          <w:p w14:paraId="71373AE1" w14:textId="3D26D7E1" w:rsidR="0021056D" w:rsidRPr="00385B43" w:rsidRDefault="0021056D"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je relavantné, identifikácia a popis neoprávnených výdavkov (napr. ak DPH je neoprávneným výdavkom pre žiadateľa alebo niektoré položky položkovitého rozpočtu sú vecne neoprávnené alebo neoprávnené výdavky, ktoré vzniknú z dôvodu presahu max.potenciálnej výšky COV – Celkových orpávených výdavko t.j. sú fianančé neoprávnené atď.)</w:t>
            </w:r>
          </w:p>
          <w:p w14:paraId="0C432463" w14:textId="588E247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D806454" w14:textId="401CEF61" w:rsidR="008C79D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p>
          <w:p w14:paraId="311837BA" w14:textId="75A78CB5" w:rsidR="0021056D" w:rsidRDefault="0021056D"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maqjetko-právnych vzťahoch k miestu realizácie projektu</w:t>
            </w:r>
          </w:p>
          <w:p w14:paraId="1E037A88" w14:textId="77777777" w:rsidR="008206C3" w:rsidRDefault="008206C3" w:rsidP="008206C3">
            <w:pPr>
              <w:pStyle w:val="Odsekzoznamu"/>
              <w:ind w:left="426"/>
              <w:rPr>
                <w:rFonts w:ascii="Arial Narrow" w:eastAsia="Calibri" w:hAnsi="Arial Narrow"/>
                <w:sz w:val="18"/>
                <w:szCs w:val="18"/>
              </w:rPr>
            </w:pPr>
          </w:p>
          <w:p w14:paraId="22E89569" w14:textId="3C0CE8CA" w:rsidR="008206C3" w:rsidRDefault="008206C3"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súlad projektu s programovou stratégiou IROP, prioritnou osou č.5-súlad s očakávanými výsledkami a definovanými oprávnenými aktitivitami</w:t>
            </w:r>
          </w:p>
          <w:p w14:paraId="564B5D2E" w14:textId="2BD994E8" w:rsidR="008206C3" w:rsidRDefault="008206C3"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súlad projektu so stratégiou CLLD – MAS Miloj Spiš,o.z.</w:t>
            </w:r>
          </w:p>
          <w:p w14:paraId="55324246" w14:textId="66F621CD" w:rsidR="008206C3" w:rsidRDefault="008206C3"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vytvorenie pracovného miesta a posúdenie hodnoty vytvoreného pracovného miesta</w:t>
            </w:r>
          </w:p>
          <w:p w14:paraId="0B7BB0E2" w14:textId="61051C46" w:rsidR="008206C3" w:rsidRDefault="008206C3"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projekt má dostatočnú pridanú hodnotu pre územie z hľadiska komplexnosti a využiteľnosti služieb</w:t>
            </w:r>
          </w:p>
          <w:p w14:paraId="1C1A8E5C" w14:textId="2E3329AD" w:rsidR="008206C3" w:rsidRDefault="008206C3"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projekt má pozitívny vplyv na širšie územie MAS</w:t>
            </w:r>
          </w:p>
          <w:p w14:paraId="0791A0B4" w14:textId="54E2ABCE" w:rsidR="00204F06" w:rsidRDefault="008206C3"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w:t>
            </w:r>
            <w:r w:rsidR="00204F06">
              <w:rPr>
                <w:rFonts w:ascii="Arial Narrow" w:eastAsia="Calibri" w:hAnsi="Arial Narrow"/>
                <w:sz w:val="18"/>
                <w:szCs w:val="18"/>
              </w:rPr>
              <w:t>administratívnej, prevádzkovej kapacity žiadateľa</w:t>
            </w:r>
          </w:p>
          <w:p w14:paraId="7BD2937B" w14:textId="76B18D88" w:rsidR="008206C3" w:rsidRDefault="00204F06"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finančnej a ekonomickej stránky projektu (oprávnenosť, efektívnosť a hospodárnosť výdavkov)</w:t>
            </w:r>
          </w:p>
          <w:p w14:paraId="148F9E6F" w14:textId="7EB977EC" w:rsidR="00204F06" w:rsidRPr="008C79D4" w:rsidRDefault="00204F06"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finančná charakteristika žiadateľa a zabezpečenie finančnej udržateľnosti projektu</w:t>
            </w:r>
          </w:p>
          <w:p w14:paraId="26B9EADA" w14:textId="77777777" w:rsidR="008A2FD8" w:rsidRPr="00385B43" w:rsidRDefault="008A2FD8" w:rsidP="00F13DF8">
            <w:pPr>
              <w:pStyle w:val="Default"/>
              <w:jc w:val="both"/>
              <w:rPr>
                <w:rFonts w:ascii="Arial Narrow" w:hAnsi="Arial Narrow"/>
                <w:sz w:val="18"/>
                <w:szCs w:val="18"/>
              </w:rPr>
            </w:pPr>
          </w:p>
          <w:p w14:paraId="17CE5497" w14:textId="4D37B78D"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2821F26"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1CFA247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w:t>
            </w:r>
            <w:r w:rsidR="00263D10">
              <w:rPr>
                <w:rFonts w:ascii="Arial Narrow" w:eastAsia="Calibri" w:hAnsi="Arial Narrow"/>
                <w:sz w:val="18"/>
                <w:szCs w:val="18"/>
              </w:rPr>
              <w:t xml:space="preserve">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E38E31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lastRenderedPageBreak/>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3EE534C0" w:rsidR="008A2FD8" w:rsidRPr="00263D10"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7A258B87" w14:textId="06F3955D" w:rsidR="00263D10" w:rsidRPr="008E6012" w:rsidRDefault="00263D10"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77B6A73D" w14:textId="4FD19BA3" w:rsidR="00F13DF8" w:rsidRPr="008E6012" w:rsidRDefault="008E6012" w:rsidP="008E6012">
            <w:pPr>
              <w:pStyle w:val="Odsekzoznamu"/>
              <w:numPr>
                <w:ilvl w:val="0"/>
                <w:numId w:val="28"/>
              </w:numPr>
              <w:ind w:left="426"/>
              <w:rPr>
                <w:rFonts w:ascii="Arial Narrow" w:hAnsi="Arial Narrow"/>
                <w:sz w:val="18"/>
                <w:szCs w:val="18"/>
              </w:rPr>
            </w:pPr>
            <w:r w:rsidRPr="008E6012">
              <w:rPr>
                <w:rFonts w:ascii="Arial Narrow" w:eastAsia="Calibri" w:hAnsi="Arial Narrow"/>
                <w:sz w:val="18"/>
                <w:szCs w:val="18"/>
              </w:rPr>
              <w:t>Popis produktov,  ktoré sú pre firmu nové (</w:t>
            </w:r>
            <w:r>
              <w:rPr>
                <w:rFonts w:ascii="Arial Narrow" w:eastAsia="Calibri" w:hAnsi="Arial Narrow"/>
                <w:sz w:val="18"/>
                <w:szCs w:val="18"/>
              </w:rPr>
              <w:t>ak je výstupom  projek</w:t>
            </w:r>
            <w:r w:rsidR="00F92ADB">
              <w:rPr>
                <w:rFonts w:ascii="Arial Narrow" w:eastAsia="Calibri" w:hAnsi="Arial Narrow"/>
                <w:sz w:val="18"/>
                <w:szCs w:val="18"/>
              </w:rPr>
              <w:t>t</w:t>
            </w:r>
            <w:r>
              <w:rPr>
                <w:rFonts w:ascii="Arial Narrow" w:eastAsia="Calibri" w:hAnsi="Arial Narrow"/>
                <w:sz w:val="18"/>
                <w:szCs w:val="18"/>
              </w:rPr>
              <w:t>u  nový  produkt) v súlade s definíciou nového produktu uvedeného v popise merateľného ukazovateľ A101- Počet produktov, ktoré sú pre firmu nové.</w:t>
            </w:r>
          </w:p>
          <w:p w14:paraId="2FA5725F" w14:textId="26E4A940" w:rsidR="008E6012" w:rsidRPr="008E6012" w:rsidRDefault="008E6012" w:rsidP="008E6012">
            <w:pPr>
              <w:pStyle w:val="Odsekzoznamu"/>
              <w:numPr>
                <w:ilvl w:val="0"/>
                <w:numId w:val="28"/>
              </w:numPr>
              <w:ind w:left="426"/>
              <w:rPr>
                <w:rFonts w:ascii="Arial Narrow" w:hAnsi="Arial Narrow"/>
                <w:sz w:val="18"/>
                <w:szCs w:val="18"/>
              </w:rPr>
            </w:pPr>
            <w:r w:rsidRPr="008E6012">
              <w:rPr>
                <w:rFonts w:ascii="Arial Narrow" w:eastAsia="Calibri" w:hAnsi="Arial Narrow"/>
                <w:sz w:val="18"/>
                <w:szCs w:val="18"/>
              </w:rPr>
              <w:t xml:space="preserve">Popis produktov,  ktoré sú pre </w:t>
            </w:r>
            <w:r>
              <w:rPr>
                <w:rFonts w:ascii="Arial Narrow" w:eastAsia="Calibri" w:hAnsi="Arial Narrow"/>
                <w:sz w:val="18"/>
                <w:szCs w:val="18"/>
              </w:rPr>
              <w:t>trh</w:t>
            </w:r>
            <w:r w:rsidRPr="008E6012">
              <w:rPr>
                <w:rFonts w:ascii="Arial Narrow" w:eastAsia="Calibri" w:hAnsi="Arial Narrow"/>
                <w:sz w:val="18"/>
                <w:szCs w:val="18"/>
              </w:rPr>
              <w:t xml:space="preserve"> nové (</w:t>
            </w:r>
            <w:r>
              <w:rPr>
                <w:rFonts w:ascii="Arial Narrow" w:eastAsia="Calibri" w:hAnsi="Arial Narrow"/>
                <w:sz w:val="18"/>
                <w:szCs w:val="18"/>
              </w:rPr>
              <w:t>ak je výstupom  proje</w:t>
            </w:r>
            <w:r w:rsidR="00F92ADB">
              <w:rPr>
                <w:rFonts w:ascii="Arial Narrow" w:eastAsia="Calibri" w:hAnsi="Arial Narrow"/>
                <w:sz w:val="18"/>
                <w:szCs w:val="18"/>
              </w:rPr>
              <w:t>k</w:t>
            </w:r>
            <w:r>
              <w:rPr>
                <w:rFonts w:ascii="Arial Narrow" w:eastAsia="Calibri" w:hAnsi="Arial Narrow"/>
                <w:sz w:val="18"/>
                <w:szCs w:val="18"/>
              </w:rPr>
              <w:t>tu  nový  produkt pre trh) v súlade s definíciou nového produktu uvedeného v popise merateľného ukazovateľ A102- Počet produktov, ktoré sú pre trh nové.</w:t>
            </w:r>
          </w:p>
          <w:p w14:paraId="1348609B" w14:textId="421B62AE" w:rsidR="008E6012" w:rsidRPr="00385B43" w:rsidRDefault="008E6012" w:rsidP="008E6012">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360F50F1"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7CC3EF01" w:rsidR="008371AF" w:rsidRPr="00385B43" w:rsidRDefault="008371AF" w:rsidP="008E601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156D96A3"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B84B25">
              <w:rPr>
                <w:rFonts w:ascii="Arial Narrow" w:hAnsi="Arial Narrow"/>
                <w:sz w:val="18"/>
                <w:szCs w:val="18"/>
              </w:rPr>
              <w:t>1Ž</w:t>
            </w:r>
            <w:r w:rsidRPr="00385B43">
              <w:rPr>
                <w:rFonts w:ascii="Arial Narrow" w:hAnsi="Arial Narrow"/>
                <w:sz w:val="18"/>
                <w:szCs w:val="18"/>
              </w:rPr>
              <w:t>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037E633" w14:textId="0374BBF5"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B84B25">
              <w:rPr>
                <w:rFonts w:ascii="Arial Narrow" w:hAnsi="Arial Narrow"/>
                <w:sz w:val="18"/>
                <w:szCs w:val="18"/>
              </w:rPr>
              <w:t>2</w:t>
            </w:r>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305B45C6" w14:textId="64D19ACB" w:rsidR="0021056D" w:rsidRDefault="0021056D">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Príloha č. 03 ŽoPr – Zrušenie osvedčenia o zápise do evidencie SHR (ak relavantné)</w:t>
            </w:r>
          </w:p>
          <w:p w14:paraId="6CBBAC8F" w14:textId="6B87009A"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54A945C1" w14:textId="77777777" w:rsidR="00C9153F" w:rsidRDefault="00C9153F" w:rsidP="00C5470C">
            <w:pPr>
              <w:pStyle w:val="Odsekzoznamu"/>
              <w:autoSpaceDE w:val="0"/>
              <w:autoSpaceDN w:val="0"/>
              <w:ind w:left="1456" w:hanging="1390"/>
              <w:rPr>
                <w:rFonts w:ascii="Arial Narrow" w:hAnsi="Arial Narrow"/>
                <w:sz w:val="18"/>
                <w:szCs w:val="18"/>
              </w:rPr>
            </w:pPr>
          </w:p>
          <w:p w14:paraId="72573A7E" w14:textId="1C83C34B" w:rsidR="00C9153F" w:rsidRPr="00385B43" w:rsidRDefault="00B84B25" w:rsidP="00C9153F">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Bez osobitnej prílohy </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76BFD02" w:rsidR="00C0655E" w:rsidRPr="00385B43" w:rsidRDefault="00C0655E" w:rsidP="00B84B25">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1056D">
              <w:rPr>
                <w:rFonts w:ascii="Arial Narrow" w:hAnsi="Arial Narrow"/>
                <w:sz w:val="18"/>
                <w:szCs w:val="18"/>
              </w:rPr>
              <w:t>4</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B84B25">
              <w:rPr>
                <w:rFonts w:ascii="Arial Narrow" w:hAnsi="Arial Narrow"/>
                <w:sz w:val="18"/>
                <w:szCs w:val="18"/>
              </w:rPr>
              <w:t xml:space="preserve"> </w:t>
            </w:r>
            <w:r w:rsidR="00CE155D" w:rsidRPr="00385B43">
              <w:rPr>
                <w:rFonts w:ascii="Arial Narrow" w:hAnsi="Arial Narrow"/>
                <w:sz w:val="18"/>
                <w:szCs w:val="18"/>
              </w:rPr>
              <w:t xml:space="preserve"> fyzických osôb</w:t>
            </w:r>
            <w:r w:rsidR="00B84B25">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2BAAFD57" w:rsidR="008A0977" w:rsidRPr="00F92ADB" w:rsidRDefault="00CE155D" w:rsidP="00F92AD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0CE3B7C" w:rsidR="00CE155D" w:rsidRPr="00385B43" w:rsidRDefault="00CE155D" w:rsidP="00F92AD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práce na projekte pred </w:t>
            </w:r>
            <w:r w:rsidR="00F92ADB">
              <w:rPr>
                <w:rFonts w:ascii="Arial Narrow" w:hAnsi="Arial Narrow"/>
                <w:sz w:val="18"/>
                <w:szCs w:val="18"/>
              </w:rPr>
              <w:t>predložením ŽoP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4D61CE8"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Príloha č</w:t>
            </w:r>
            <w:r w:rsidRPr="00B84B25">
              <w:rPr>
                <w:rFonts w:ascii="Arial Narrow" w:hAnsi="Arial Narrow"/>
                <w:sz w:val="18"/>
                <w:szCs w:val="18"/>
              </w:rPr>
              <w:t xml:space="preserve">. </w:t>
            </w:r>
            <w:r w:rsidR="005D0135">
              <w:rPr>
                <w:rFonts w:ascii="Arial Narrow" w:hAnsi="Arial Narrow"/>
                <w:sz w:val="18"/>
                <w:szCs w:val="18"/>
              </w:rPr>
              <w:t>0</w:t>
            </w:r>
            <w:r w:rsidR="0021056D">
              <w:rPr>
                <w:rFonts w:ascii="Arial Narrow" w:hAnsi="Arial Narrow"/>
                <w:sz w:val="18"/>
                <w:szCs w:val="18"/>
              </w:rPr>
              <w:t>5</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251FA868"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5</w:t>
            </w:r>
            <w:r w:rsidR="00B84B25">
              <w:rPr>
                <w:rFonts w:ascii="Arial Narrow" w:hAnsi="Arial Narrow"/>
                <w:sz w:val="18"/>
                <w:szCs w:val="18"/>
              </w:rPr>
              <w:t xml:space="preserve"> </w:t>
            </w:r>
            <w:r w:rsidRPr="00385B43">
              <w:rPr>
                <w:rFonts w:ascii="Arial Narrow" w:hAnsi="Arial Narrow"/>
                <w:sz w:val="18"/>
                <w:szCs w:val="18"/>
              </w:rPr>
              <w:t>ŽoPr - Rozpočet projektu,</w:t>
            </w:r>
          </w:p>
          <w:p w14:paraId="3DD7DD4C" w14:textId="4A8C5321"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6</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045DFF6B" w:rsidR="00CE155D" w:rsidRPr="00385B43" w:rsidRDefault="00C41525" w:rsidP="00242A3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7</w:t>
            </w:r>
            <w:r w:rsidR="00E332D6">
              <w:rPr>
                <w:rFonts w:ascii="Arial Narrow" w:hAnsi="Arial Narrow"/>
                <w:sz w:val="18"/>
                <w:szCs w:val="18"/>
              </w:rPr>
              <w:t xml:space="preserve"> </w:t>
            </w:r>
            <w:r w:rsidRPr="00385B43">
              <w:rPr>
                <w:rFonts w:ascii="Arial Narrow" w:hAnsi="Arial Narrow"/>
                <w:sz w:val="18"/>
                <w:szCs w:val="18"/>
              </w:rPr>
              <w:t>ŽoPr - Finančná analýza projektu</w:t>
            </w:r>
          </w:p>
        </w:tc>
      </w:tr>
      <w:tr w:rsidR="00121A14" w:rsidRPr="00385B43" w14:paraId="66951978" w14:textId="77777777" w:rsidTr="00B51F3B">
        <w:trPr>
          <w:trHeight w:val="330"/>
        </w:trPr>
        <w:tc>
          <w:tcPr>
            <w:tcW w:w="7054" w:type="dxa"/>
            <w:vAlign w:val="center"/>
          </w:tcPr>
          <w:p w14:paraId="3C8CADF9" w14:textId="303F689D" w:rsidR="00121A14" w:rsidRPr="00385B43" w:rsidRDefault="00121A14" w:rsidP="00F92AD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1B477487" w:rsidR="006E13CA" w:rsidRPr="00385B43" w:rsidRDefault="006E13CA" w:rsidP="00B84B25">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5B516AF7" w14:textId="251C6AF6"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4E4036F5" w:rsidR="000D6331" w:rsidRPr="00385B43" w:rsidRDefault="000D6331" w:rsidP="00E332D6">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4176CCB2" w:rsidR="00CE155D" w:rsidRPr="00385B43" w:rsidRDefault="00CE155D" w:rsidP="00B84B25">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10893BCF"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10</w:t>
            </w:r>
            <w:r w:rsidRPr="00385B43">
              <w:rPr>
                <w:rFonts w:ascii="Arial Narrow" w:hAnsi="Arial Narrow"/>
                <w:sz w:val="18"/>
                <w:szCs w:val="18"/>
              </w:rPr>
              <w:t xml:space="preserve"> 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7BC82FC4" w:rsidR="00CE155D" w:rsidRPr="00385B43" w:rsidRDefault="006B5BCA">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93504">
              <w:rPr>
                <w:rFonts w:ascii="Arial Narrow" w:hAnsi="Arial Narrow"/>
                <w:sz w:val="18"/>
                <w:szCs w:val="18"/>
              </w:rPr>
              <w:t>1</w:t>
            </w:r>
            <w:r w:rsidR="005E3194">
              <w:rPr>
                <w:rFonts w:ascii="Arial Narrow" w:hAnsi="Arial Narrow"/>
                <w:sz w:val="18"/>
                <w:szCs w:val="18"/>
              </w:rPr>
              <w:t>3</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49DD5B8D"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5D0135">
              <w:rPr>
                <w:rFonts w:ascii="Arial Narrow" w:hAnsi="Arial Narrow"/>
                <w:sz w:val="18"/>
                <w:szCs w:val="18"/>
              </w:rPr>
              <w:t>0</w:t>
            </w:r>
            <w:r w:rsidR="00242A3A">
              <w:rPr>
                <w:rFonts w:ascii="Arial Narrow" w:hAnsi="Arial Narrow"/>
                <w:sz w:val="18"/>
                <w:szCs w:val="18"/>
              </w:rPr>
              <w:t>5</w:t>
            </w:r>
            <w:r w:rsidRPr="00385B43">
              <w:rPr>
                <w:rFonts w:ascii="Arial Narrow" w:hAnsi="Arial Narrow"/>
                <w:sz w:val="18"/>
                <w:szCs w:val="18"/>
              </w:rPr>
              <w:t xml:space="preserve"> ŽoPr - Rozpočet projektu,</w:t>
            </w:r>
          </w:p>
          <w:p w14:paraId="012476D7" w14:textId="633AFD91" w:rsidR="0036507C" w:rsidRPr="00385B43" w:rsidRDefault="006B5BCA"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 xml:space="preserve">Príloha č. </w:t>
            </w:r>
            <w:r w:rsidR="00E332D6">
              <w:rPr>
                <w:rFonts w:ascii="Arial Narrow" w:hAnsi="Arial Narrow"/>
                <w:sz w:val="18"/>
                <w:szCs w:val="18"/>
              </w:rPr>
              <w:t>1</w:t>
            </w:r>
            <w:r w:rsidR="00242A3A">
              <w:rPr>
                <w:rFonts w:ascii="Arial Narrow" w:hAnsi="Arial Narrow"/>
                <w:sz w:val="18"/>
                <w:szCs w:val="18"/>
              </w:rPr>
              <w:t>1</w:t>
            </w:r>
            <w:r w:rsidRPr="00385B43">
              <w:rPr>
                <w:rFonts w:ascii="Arial Narrow" w:hAnsi="Arial Narrow"/>
                <w:sz w:val="18"/>
                <w:szCs w:val="18"/>
              </w:rPr>
              <w:t xml:space="preserve"> ŽoPr – </w:t>
            </w:r>
            <w:r w:rsidR="009379B2">
              <w:rPr>
                <w:rFonts w:ascii="Arial Narrow" w:hAnsi="Arial Narrow"/>
                <w:sz w:val="18"/>
                <w:szCs w:val="18"/>
              </w:rPr>
              <w:t>Prehľad minimálnej</w:t>
            </w:r>
            <w:r w:rsidRPr="00385B43">
              <w:rPr>
                <w:rFonts w:ascii="Arial Narrow" w:hAnsi="Arial Narrow"/>
                <w:sz w:val="18"/>
                <w:szCs w:val="18"/>
              </w:rPr>
              <w:t xml:space="preserve"> pomoci,</w:t>
            </w: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13A81E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9" w:author="Autor">
              <w:r w:rsidR="00205A6D">
                <w:rPr>
                  <w:rFonts w:ascii="Arial Narrow" w:hAnsi="Arial Narrow" w:cs="Times New Roman"/>
                  <w:color w:val="000000"/>
                  <w:szCs w:val="24"/>
                </w:rPr>
                <w:t xml:space="preserve"> poskytnutie</w:t>
              </w:r>
            </w:ins>
            <w:r w:rsidRPr="00385B43">
              <w:rPr>
                <w:rFonts w:ascii="Arial Narrow" w:hAnsi="Arial Narrow" w:cs="Times New Roman"/>
                <w:color w:val="000000"/>
                <w:szCs w:val="24"/>
              </w:rPr>
              <w:t xml:space="preserve"> príspev</w:t>
            </w:r>
            <w:ins w:id="10" w:author="Autor">
              <w:r w:rsidR="00205A6D">
                <w:rPr>
                  <w:rFonts w:ascii="Arial Narrow" w:hAnsi="Arial Narrow" w:cs="Times New Roman"/>
                  <w:color w:val="000000"/>
                  <w:szCs w:val="24"/>
                </w:rPr>
                <w:t>ku</w:t>
              </w:r>
            </w:ins>
            <w:del w:id="11" w:author="Autor">
              <w:r w:rsidRPr="00385B43" w:rsidDel="00205A6D">
                <w:rPr>
                  <w:rFonts w:ascii="Arial Narrow" w:hAnsi="Arial Narrow" w:cs="Times New Roman"/>
                  <w:color w:val="000000"/>
                  <w:szCs w:val="24"/>
                </w:rPr>
                <w:delText>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A307F3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w:t>
            </w:r>
            <w:r w:rsidR="00CD7822">
              <w:rPr>
                <w:rFonts w:ascii="Arial Narrow" w:hAnsi="Arial Narrow" w:cs="Times New Roman"/>
                <w:color w:val="000000"/>
                <w:szCs w:val="24"/>
              </w:rPr>
              <w:t>minimálne 3 roky</w:t>
            </w:r>
            <w:r w:rsidRPr="00385B43">
              <w:rPr>
                <w:rFonts w:ascii="Arial Narrow" w:hAnsi="Arial Narrow" w:cs="Times New Roman"/>
                <w:color w:val="000000"/>
                <w:szCs w:val="24"/>
              </w:rPr>
              <w:t xml:space="preserve"> od </w:t>
            </w:r>
            <w:ins w:id="12" w:author="Autor">
              <w:r w:rsidR="00205A6D">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realizácie projektu, </w:t>
            </w:r>
          </w:p>
          <w:p w14:paraId="0DF05DF5" w14:textId="5AFB8F4E" w:rsidR="006A3CC2" w:rsidRDefault="0040496B" w:rsidP="006C3E35">
            <w:pPr>
              <w:pStyle w:val="Odsekzoznamu"/>
              <w:numPr>
                <w:ilvl w:val="0"/>
                <w:numId w:val="15"/>
              </w:numPr>
              <w:autoSpaceDE w:val="0"/>
              <w:autoSpaceDN w:val="0"/>
              <w:adjustRightInd w:val="0"/>
              <w:spacing w:before="120" w:after="120" w:line="240" w:lineRule="auto"/>
              <w:ind w:left="426" w:right="111"/>
              <w:rPr>
                <w:ins w:id="13" w:author="Autor"/>
                <w:rFonts w:ascii="Arial Narrow" w:hAnsi="Arial Narrow" w:cs="Times New Roman"/>
                <w:color w:val="000000"/>
                <w:szCs w:val="24"/>
              </w:rPr>
            </w:pPr>
            <w:r>
              <w:rPr>
                <w:rFonts w:ascii="Arial Narrow" w:hAnsi="Arial Narrow" w:cs="Times New Roman"/>
                <w:color w:val="000000"/>
                <w:szCs w:val="24"/>
              </w:rPr>
              <w:t xml:space="preserve">som nezačal </w:t>
            </w:r>
            <w:r w:rsidR="000A401A">
              <w:rPr>
                <w:rFonts w:ascii="Arial Narrow" w:hAnsi="Arial Narrow" w:cs="Times New Roman"/>
                <w:color w:val="000000"/>
                <w:szCs w:val="24"/>
              </w:rPr>
              <w:t xml:space="preserve">realizáciu </w:t>
            </w:r>
            <w:r>
              <w:rPr>
                <w:rFonts w:ascii="Arial Narrow" w:hAnsi="Arial Narrow" w:cs="Times New Roman"/>
                <w:color w:val="000000"/>
                <w:szCs w:val="24"/>
              </w:rPr>
              <w:t>projekt</w:t>
            </w:r>
            <w:r w:rsidR="000A401A">
              <w:rPr>
                <w:rFonts w:ascii="Arial Narrow" w:hAnsi="Arial Narrow" w:cs="Times New Roman"/>
                <w:color w:val="000000"/>
                <w:szCs w:val="24"/>
              </w:rPr>
              <w:t>u</w:t>
            </w:r>
            <w:r>
              <w:rPr>
                <w:rFonts w:ascii="Arial Narrow" w:hAnsi="Arial Narrow" w:cs="Times New Roman"/>
                <w:color w:val="000000"/>
                <w:szCs w:val="24"/>
              </w:rPr>
              <w:t xml:space="preserve"> pred predložením </w:t>
            </w:r>
            <w:del w:id="14" w:author="Autor">
              <w:r w:rsidDel="00205A6D">
                <w:rPr>
                  <w:rFonts w:ascii="Arial Narrow" w:hAnsi="Arial Narrow" w:cs="Times New Roman"/>
                  <w:color w:val="000000"/>
                  <w:szCs w:val="24"/>
                </w:rPr>
                <w:delText xml:space="preserve">ŽoPr </w:delText>
              </w:r>
            </w:del>
            <w:ins w:id="15" w:author="Autor">
              <w:r w:rsidR="00205A6D">
                <w:rPr>
                  <w:rFonts w:ascii="Arial Narrow" w:hAnsi="Arial Narrow" w:cs="Times New Roman"/>
                  <w:color w:val="000000"/>
                  <w:szCs w:val="24"/>
                </w:rPr>
                <w:t>tejto žiadosti o poskytnutie príspevku</w:t>
              </w:r>
              <w:r w:rsidR="00205A6D">
                <w:rPr>
                  <w:rFonts w:ascii="Arial Narrow" w:hAnsi="Arial Narrow" w:cs="Times New Roman"/>
                  <w:color w:val="000000"/>
                  <w:szCs w:val="24"/>
                </w:rPr>
                <w:t xml:space="preserve"> </w:t>
              </w:r>
            </w:ins>
            <w:r>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7FB583C4" w14:textId="3399DD27" w:rsidR="00205A6D" w:rsidRPr="00385B43" w:rsidRDefault="00205A6D"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6" w:author="Autor">
              <w:r>
                <w:rPr>
                  <w:rFonts w:ascii="Arial Narrow" w:hAnsi="Arial Narrow" w:cs="Times New Roman"/>
                  <w:color w:val="000000"/>
                  <w:szCs w:val="24"/>
                </w:rPr>
                <w:t>ukončím realizáciu projektu a predložím záverečnú žiadosť o platbu (žiadosť o poskytnutie refundácie alebo predfinancovania) do 9 mesiacov od nadobudnutia účinnosti zmluvy o príspevku a zároveň najneskôr do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5C443E6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2FD7AFD6"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7" w:author="Autor">
              <w:r w:rsidR="00205A6D">
                <w:rPr>
                  <w:rFonts w:ascii="Arial Narrow" w:hAnsi="Arial Narrow" w:cs="Times New Roman"/>
                  <w:color w:val="000000"/>
                  <w:szCs w:val="24"/>
                </w:rPr>
                <w:t>schvaľovania</w:t>
              </w:r>
            </w:ins>
            <w:del w:id="18" w:author="Autor">
              <w:r w:rsidRPr="00385B43" w:rsidDel="00205A6D">
                <w:rPr>
                  <w:rFonts w:ascii="Arial Narrow" w:hAnsi="Arial Narrow" w:cs="Times New Roman"/>
                  <w:color w:val="000000"/>
                  <w:szCs w:val="24"/>
                </w:rPr>
                <w:delText>konania</w:delText>
              </w:r>
            </w:del>
            <w:r w:rsidRPr="00385B43">
              <w:rPr>
                <w:rFonts w:ascii="Arial Narrow" w:hAnsi="Arial Narrow" w:cs="Times New Roman"/>
                <w:color w:val="000000"/>
                <w:szCs w:val="24"/>
              </w:rPr>
              <w:t xml:space="preserve"> o žiadosti o</w:t>
            </w:r>
            <w:del w:id="19" w:author="Autor">
              <w:r w:rsidRPr="00385B43" w:rsidDel="00205A6D">
                <w:rPr>
                  <w:rFonts w:ascii="Arial Narrow" w:hAnsi="Arial Narrow" w:cs="Times New Roman"/>
                  <w:color w:val="000000"/>
                  <w:szCs w:val="24"/>
                </w:rPr>
                <w:delText> </w:delText>
              </w:r>
            </w:del>
            <w:ins w:id="20" w:author="Autor">
              <w:r w:rsidR="00205A6D">
                <w:rPr>
                  <w:rFonts w:ascii="Arial Narrow" w:hAnsi="Arial Narrow" w:cs="Times New Roman"/>
                  <w:color w:val="000000"/>
                  <w:szCs w:val="24"/>
                </w:rPr>
                <w:t> poskytnutie príspevku</w:t>
              </w:r>
            </w:ins>
            <w:del w:id="21" w:author="Autor">
              <w:r w:rsidRPr="00385B43" w:rsidDel="00205A6D">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2AE876FA"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50687D4D"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097D667E"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12B2B" w:rsidRPr="00385B43">
              <w:rPr>
                <w:rFonts w:ascii="Arial Narrow" w:hAnsi="Arial Narrow" w:cs="Times New Roman"/>
                <w:color w:val="000000"/>
                <w:szCs w:val="24"/>
              </w:rPr>
              <w:t xml:space="preserve"> </w:t>
            </w:r>
          </w:p>
          <w:p w14:paraId="7DAE6515" w14:textId="62A1ACA1"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05BD4973"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13476C57"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7A2A3084"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r w:rsidR="00F35341">
              <w:rPr>
                <w:rFonts w:ascii="Arial Narrow" w:hAnsi="Arial Narrow" w:cs="Times New Roman"/>
                <w:color w:val="000000"/>
                <w:szCs w:val="24"/>
              </w:rPr>
              <w:t>,</w:t>
            </w:r>
          </w:p>
          <w:p w14:paraId="4D83EE21" w14:textId="72F354DD"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voči </w:t>
            </w:r>
            <w:r w:rsidR="0041126F" w:rsidRPr="00385B43">
              <w:rPr>
                <w:rFonts w:ascii="Arial Narrow" w:hAnsi="Arial Narrow" w:cs="Times New Roman"/>
                <w:color w:val="000000"/>
                <w:szCs w:val="24"/>
              </w:rPr>
              <w:t xml:space="preserve">mne (nie </w:t>
            </w:r>
            <w:r w:rsidRPr="006C3E35">
              <w:rPr>
                <w:rFonts w:ascii="Arial Narrow" w:hAnsi="Arial Narrow" w:cs="Times New Roman"/>
                <w:color w:val="000000"/>
                <w:szCs w:val="24"/>
              </w:rPr>
              <w:t>je nárokované vrátenie pomoci na základe predchádzajúceho rozhodnutia Komisie, ktorým bola poskytnutá pomoc označená za neoprávnenú a nezlučiteľnú s vnútorným trhom</w:t>
            </w:r>
            <w:r w:rsidR="0041126F" w:rsidRPr="00385B43">
              <w:rPr>
                <w:rFonts w:ascii="Arial Narrow" w:hAnsi="Arial Narrow" w:cs="Times New Roman"/>
                <w:color w:val="000000"/>
                <w:szCs w:val="24"/>
              </w:rPr>
              <w:t>,</w:t>
            </w:r>
            <w:r w:rsidR="00704D30" w:rsidRPr="00385B43">
              <w:rPr>
                <w:rFonts w:ascii="Arial Narrow" w:hAnsi="Arial Narrow" w:cs="Times New Roman"/>
                <w:color w:val="000000"/>
                <w:szCs w:val="24"/>
              </w:rPr>
              <w:t xml:space="preserve"> </w:t>
            </w:r>
          </w:p>
          <w:p w14:paraId="0024363D" w14:textId="00ADD51C"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ins w:id="22" w:author="Autor">
              <w:r w:rsidR="00205A6D">
                <w:rPr>
                  <w:rFonts w:ascii="Arial Narrow" w:hAnsi="Arial Narrow" w:cs="Times New Roman"/>
                  <w:color w:val="000000"/>
                  <w:szCs w:val="24"/>
                </w:rPr>
                <w:t xml:space="preserve">finančnom </w:t>
              </w:r>
            </w:ins>
            <w:r w:rsidRPr="00777DE8">
              <w:rPr>
                <w:rFonts w:ascii="Arial Narrow" w:hAnsi="Arial Narrow" w:cs="Times New Roman"/>
                <w:color w:val="000000"/>
                <w:szCs w:val="24"/>
              </w:rPr>
              <w:t>ukončení realizácie projektu) nedôjde v mojom podniku k zásadnému poklesu zamestnanosti vo vzťahu k podporen</w:t>
            </w:r>
            <w:ins w:id="23" w:author="Autor">
              <w:r w:rsidR="00205A6D">
                <w:rPr>
                  <w:rFonts w:ascii="Arial Narrow" w:hAnsi="Arial Narrow" w:cs="Times New Roman"/>
                  <w:color w:val="000000"/>
                  <w:szCs w:val="24"/>
                </w:rPr>
                <w:t>é</w:t>
              </w:r>
            </w:ins>
            <w:del w:id="24" w:author="Autor">
              <w:r w:rsidRPr="00777DE8" w:rsidDel="00205A6D">
                <w:rPr>
                  <w:rFonts w:ascii="Arial Narrow" w:hAnsi="Arial Narrow" w:cs="Times New Roman"/>
                  <w:color w:val="000000"/>
                  <w:szCs w:val="24"/>
                </w:rPr>
                <w:delText>ý</w:delText>
              </w:r>
            </w:del>
            <w:r w:rsidRPr="00777DE8">
              <w:rPr>
                <w:rFonts w:ascii="Arial Narrow" w:hAnsi="Arial Narrow" w:cs="Times New Roman"/>
                <w:color w:val="000000"/>
                <w:szCs w:val="24"/>
              </w:rPr>
              <w:t>m</w:t>
            </w:r>
            <w:ins w:id="25" w:author="Autor">
              <w:r w:rsidR="00205A6D">
                <w:rPr>
                  <w:rFonts w:ascii="Arial Narrow" w:hAnsi="Arial Narrow" w:cs="Times New Roman"/>
                  <w:color w:val="000000"/>
                  <w:szCs w:val="24"/>
                </w:rPr>
                <w:t>u</w:t>
              </w:r>
            </w:ins>
            <w:bookmarkStart w:id="26" w:name="_GoBack"/>
            <w:bookmarkEnd w:id="26"/>
            <w:r w:rsidRPr="00777DE8">
              <w:rPr>
                <w:rFonts w:ascii="Arial Narrow" w:hAnsi="Arial Narrow" w:cs="Times New Roman"/>
                <w:color w:val="000000"/>
                <w:szCs w:val="24"/>
              </w:rPr>
              <w:t xml:space="preserve"> aktivitám projektu, </w:t>
            </w:r>
          </w:p>
          <w:p w14:paraId="1A4AB32E" w14:textId="77777777" w:rsidR="00CD7822" w:rsidRPr="00777DE8" w:rsidRDefault="00CD7822" w:rsidP="00CD782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Pr="00777DE8">
              <w:rPr>
                <w:rFonts w:ascii="Arial Narrow" w:hAnsi="Arial Narrow" w:cs="Times New Roman"/>
                <w:color w:val="000000"/>
                <w:szCs w:val="24"/>
              </w:rPr>
              <w:t>.</w:t>
            </w:r>
          </w:p>
          <w:p w14:paraId="20796F5D" w14:textId="77777777" w:rsidR="00CD7822" w:rsidRDefault="00CD7822" w:rsidP="00CD7822">
            <w:pPr>
              <w:pStyle w:val="Odsekzoznamu"/>
              <w:autoSpaceDE w:val="0"/>
              <w:autoSpaceDN w:val="0"/>
              <w:adjustRightInd w:val="0"/>
              <w:spacing w:before="120" w:after="120" w:line="240" w:lineRule="auto"/>
              <w:ind w:left="426" w:right="111"/>
              <w:rPr>
                <w:rFonts w:ascii="Arial Narrow" w:hAnsi="Arial Narrow" w:cs="Times New Roman"/>
                <w:color w:val="000000"/>
                <w:szCs w:val="24"/>
              </w:rPr>
            </w:pP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E8287" w16cid:durableId="21FED965"/>
  <w16cid:commentId w16cid:paraId="350451A5" w16cid:durableId="20951AD0"/>
  <w16cid:commentId w16cid:paraId="5B1FDDC5" w16cid:durableId="200AC235"/>
  <w16cid:commentId w16cid:paraId="231533B2" w16cid:durableId="21EEDD4A"/>
  <w16cid:commentId w16cid:paraId="3D415043" w16cid:durableId="21EEDD4B"/>
  <w16cid:commentId w16cid:paraId="33A36753" w16cid:durableId="21EEDD4C"/>
  <w16cid:commentId w16cid:paraId="42034500" w16cid:durableId="21EEDDFD"/>
  <w16cid:commentId w16cid:paraId="36403104" w16cid:durableId="21EEDD4D"/>
  <w16cid:commentId w16cid:paraId="19BA214B" w16cid:durableId="21EEDD4E"/>
  <w16cid:commentId w16cid:paraId="5C476291" w16cid:durableId="21EEDD4F"/>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0689" w14:textId="77777777" w:rsidR="008F5E58" w:rsidRDefault="008F5E58" w:rsidP="00297396">
      <w:pPr>
        <w:spacing w:after="0" w:line="240" w:lineRule="auto"/>
      </w:pPr>
      <w:r>
        <w:separator/>
      </w:r>
    </w:p>
  </w:endnote>
  <w:endnote w:type="continuationSeparator" w:id="0">
    <w:p w14:paraId="35B80105" w14:textId="77777777" w:rsidR="008F5E58" w:rsidRDefault="008F5E58" w:rsidP="00297396">
      <w:pPr>
        <w:spacing w:after="0" w:line="240" w:lineRule="auto"/>
      </w:pPr>
      <w:r>
        <w:continuationSeparator/>
      </w:r>
    </w:p>
  </w:endnote>
  <w:endnote w:type="continuationNotice" w:id="1">
    <w:p w14:paraId="38DFDE41" w14:textId="77777777" w:rsidR="008F5E58" w:rsidRDefault="008F5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8F5E58" w:rsidRPr="00016F1C" w:rsidRDefault="008F5E5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6310084" w:rsidR="008F5E58" w:rsidRPr="001A4E70" w:rsidRDefault="008F5E58"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05A6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8F5E58" w:rsidRDefault="008F5E5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B7B7C34" w:rsidR="008F5E58" w:rsidRPr="001A4E70" w:rsidRDefault="008F5E5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205A6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8F5E58" w:rsidRDefault="008F5E5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7DA2767" w:rsidR="008F5E58" w:rsidRPr="00B13A79" w:rsidRDefault="008F5E5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05A6D">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8F5E58" w:rsidRDefault="008F5E5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257D823" w:rsidR="008F5E58" w:rsidRPr="00B13A79" w:rsidRDefault="008F5E5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05A6D">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8F5E58" w:rsidRPr="00016F1C" w:rsidRDefault="008F5E5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DF8246E" w:rsidR="008F5E58" w:rsidRPr="00B13A79" w:rsidRDefault="008F5E58"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205A6D">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8F5E58" w:rsidRPr="00570367" w:rsidRDefault="008F5E58"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A9CB4" w14:textId="77777777" w:rsidR="008F5E58" w:rsidRDefault="008F5E58" w:rsidP="00297396">
      <w:pPr>
        <w:spacing w:after="0" w:line="240" w:lineRule="auto"/>
      </w:pPr>
      <w:r>
        <w:separator/>
      </w:r>
    </w:p>
  </w:footnote>
  <w:footnote w:type="continuationSeparator" w:id="0">
    <w:p w14:paraId="174E35DD" w14:textId="77777777" w:rsidR="008F5E58" w:rsidRDefault="008F5E58" w:rsidP="00297396">
      <w:pPr>
        <w:spacing w:after="0" w:line="240" w:lineRule="auto"/>
      </w:pPr>
      <w:r>
        <w:continuationSeparator/>
      </w:r>
    </w:p>
  </w:footnote>
  <w:footnote w:type="continuationNotice" w:id="1">
    <w:p w14:paraId="5F4EB2A0" w14:textId="77777777" w:rsidR="008F5E58" w:rsidRDefault="008F5E58">
      <w:pPr>
        <w:spacing w:after="0" w:line="240" w:lineRule="auto"/>
      </w:pPr>
    </w:p>
  </w:footnote>
  <w:footnote w:id="2">
    <w:p w14:paraId="205457CD" w14:textId="71527B4C" w:rsidR="008F5E58" w:rsidRDefault="008F5E58"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8F5E58" w:rsidRDefault="008F5E5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8F5E58" w:rsidRDefault="008F5E5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8F5E58" w:rsidRDefault="008F5E5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3EC89A51" w14:textId="77777777" w:rsidR="008F5E58" w:rsidRDefault="008F5E58" w:rsidP="00CD7822">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w:t>
      </w:r>
      <w:r>
        <w:rPr>
          <w:rFonts w:ascii="Arial Narrow" w:hAnsi="Arial Narrow"/>
          <w:sz w:val="18"/>
        </w:rPr>
        <w:t>Pr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8F5E58" w:rsidRPr="00627EA3" w:rsidRDefault="008F5E58" w:rsidP="00F272A7">
    <w:pPr>
      <w:pStyle w:val="Hlavika"/>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4CFA4B8C" w:rsidR="008F5E58" w:rsidRPr="001F013A" w:rsidRDefault="008F5E58" w:rsidP="000F2DA9">
    <w:pPr>
      <w:pStyle w:val="Hlavika"/>
      <w:rPr>
        <w:rFonts w:ascii="Arial Narrow" w:hAnsi="Arial Narrow"/>
        <w:sz w:val="20"/>
      </w:rPr>
    </w:pPr>
    <w:r>
      <w:rPr>
        <w:noProof/>
        <w:lang w:eastAsia="sk-SK"/>
      </w:rPr>
      <w:drawing>
        <wp:inline distT="0" distB="0" distL="0" distR="0" wp14:anchorId="39311BB7" wp14:editId="2C011DDD">
          <wp:extent cx="512530" cy="378573"/>
          <wp:effectExtent l="0" t="0" r="1905" b="2540"/>
          <wp:docPr id="28" name="Obrázok 28"/>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stretch>
                    <a:fillRect/>
                  </a:stretch>
                </pic:blipFill>
                <pic:spPr>
                  <a:xfrm>
                    <a:off x="0" y="0"/>
                    <a:ext cx="514866" cy="380299"/>
                  </a:xfrm>
                  <a:prstGeom prst="rect">
                    <a:avLst/>
                  </a:prstGeom>
                </pic:spPr>
              </pic:pic>
            </a:graphicData>
          </a:graphic>
        </wp:inline>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670789F">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8F5E58" w:rsidRDefault="008F5E58">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8F5E58" w:rsidRDefault="008F5E58" w:rsidP="00F272A7">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8F5E58" w:rsidRDefault="008F5E58" w:rsidP="00F272A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A401A"/>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4C0E"/>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17361"/>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4F06"/>
    <w:rsid w:val="00205A6D"/>
    <w:rsid w:val="002074BB"/>
    <w:rsid w:val="00207808"/>
    <w:rsid w:val="0020795A"/>
    <w:rsid w:val="0021056D"/>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A3A"/>
    <w:rsid w:val="00242EA3"/>
    <w:rsid w:val="002442EE"/>
    <w:rsid w:val="00246131"/>
    <w:rsid w:val="00247132"/>
    <w:rsid w:val="00247264"/>
    <w:rsid w:val="0025567F"/>
    <w:rsid w:val="00256195"/>
    <w:rsid w:val="00263D10"/>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54"/>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2C0"/>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3504"/>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135"/>
    <w:rsid w:val="005D0460"/>
    <w:rsid w:val="005D312F"/>
    <w:rsid w:val="005D339C"/>
    <w:rsid w:val="005D767B"/>
    <w:rsid w:val="005E0074"/>
    <w:rsid w:val="005E1124"/>
    <w:rsid w:val="005E1704"/>
    <w:rsid w:val="005E1820"/>
    <w:rsid w:val="005E3194"/>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0FAF"/>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C7CA2"/>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0EE"/>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5073"/>
    <w:rsid w:val="00816841"/>
    <w:rsid w:val="008206C3"/>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6012"/>
    <w:rsid w:val="008E7FA6"/>
    <w:rsid w:val="008F0949"/>
    <w:rsid w:val="008F2551"/>
    <w:rsid w:val="008F3D66"/>
    <w:rsid w:val="008F41CC"/>
    <w:rsid w:val="008F55F1"/>
    <w:rsid w:val="008F5E58"/>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84B25"/>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822"/>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3C91"/>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1760"/>
    <w:rsid w:val="00E26CBA"/>
    <w:rsid w:val="00E26D11"/>
    <w:rsid w:val="00E328C0"/>
    <w:rsid w:val="00E32A26"/>
    <w:rsid w:val="00E332D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2ADB"/>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 w:type="table" w:customStyle="1" w:styleId="Mriekatabuky2">
    <w:name w:val="Mriežka tabuľky2"/>
    <w:basedOn w:val="Normlnatabuka"/>
    <w:next w:val="Mriekatabuky"/>
    <w:uiPriority w:val="59"/>
    <w:rsid w:val="008F5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45D2C"/>
    <w:rsid w:val="00050D95"/>
    <w:rsid w:val="0008059F"/>
    <w:rsid w:val="000862D5"/>
    <w:rsid w:val="00086F23"/>
    <w:rsid w:val="00147404"/>
    <w:rsid w:val="0015687B"/>
    <w:rsid w:val="0031009D"/>
    <w:rsid w:val="00370346"/>
    <w:rsid w:val="003B20BC"/>
    <w:rsid w:val="003C4D1D"/>
    <w:rsid w:val="00416306"/>
    <w:rsid w:val="00417961"/>
    <w:rsid w:val="0046276E"/>
    <w:rsid w:val="0050057B"/>
    <w:rsid w:val="00503470"/>
    <w:rsid w:val="00506C57"/>
    <w:rsid w:val="00514765"/>
    <w:rsid w:val="00517339"/>
    <w:rsid w:val="00580E5E"/>
    <w:rsid w:val="005A698A"/>
    <w:rsid w:val="006845DE"/>
    <w:rsid w:val="007B0225"/>
    <w:rsid w:val="00803F6C"/>
    <w:rsid w:val="00846D67"/>
    <w:rsid w:val="008A5F9C"/>
    <w:rsid w:val="008F0B6E"/>
    <w:rsid w:val="009400AE"/>
    <w:rsid w:val="00947A88"/>
    <w:rsid w:val="00966EEE"/>
    <w:rsid w:val="00976238"/>
    <w:rsid w:val="009B4DB2"/>
    <w:rsid w:val="009C3CCC"/>
    <w:rsid w:val="00A118B3"/>
    <w:rsid w:val="00A15D86"/>
    <w:rsid w:val="00B21DAE"/>
    <w:rsid w:val="00BE51E0"/>
    <w:rsid w:val="00CE79F2"/>
    <w:rsid w:val="00D5420E"/>
    <w:rsid w:val="00D659EE"/>
    <w:rsid w:val="00E426B2"/>
    <w:rsid w:val="00E4685B"/>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8ECA8-77E6-4CD3-885D-9F21F7596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3975</Words>
  <Characters>22660</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2022-12-29T09:33:00Z</dcterms:created>
  <dcterms:modified xsi:type="dcterms:W3CDTF">2022-12-29T09:33:00Z</dcterms:modified>
</cp:coreProperties>
</file>